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FA7" w:rsidRPr="009E4C4B" w:rsidRDefault="00F26AF7" w:rsidP="00874FA7">
      <w:pPr>
        <w:spacing w:after="0"/>
        <w:rPr>
          <w:rFonts w:ascii="Arial" w:hAnsi="Arial" w:cs="Arial"/>
          <w:b/>
          <w:sz w:val="24"/>
          <w:szCs w:val="24"/>
        </w:rPr>
      </w:pPr>
      <w:r>
        <w:rPr>
          <w:rFonts w:ascii="Arial" w:hAnsi="Arial" w:cs="Arial"/>
          <w:b/>
          <w:sz w:val="24"/>
          <w:szCs w:val="24"/>
        </w:rPr>
        <w:t>Alternative Innendämmung im Denkmalschutz</w:t>
      </w:r>
      <w:bookmarkStart w:id="0" w:name="_GoBack"/>
      <w:bookmarkEnd w:id="0"/>
    </w:p>
    <w:p w:rsidR="00874FA7" w:rsidRPr="00353271" w:rsidRDefault="00874FA7" w:rsidP="00874FA7">
      <w:pPr>
        <w:spacing w:after="0"/>
        <w:rPr>
          <w:rFonts w:ascii="Arial" w:hAnsi="Arial" w:cs="Arial"/>
          <w:b/>
          <w:sz w:val="28"/>
          <w:szCs w:val="24"/>
        </w:rPr>
      </w:pPr>
    </w:p>
    <w:p w:rsidR="00874FA7" w:rsidRPr="00353271" w:rsidRDefault="004A3FDD" w:rsidP="00874FA7">
      <w:pPr>
        <w:spacing w:after="0"/>
        <w:rPr>
          <w:rFonts w:ascii="Arial" w:hAnsi="Arial" w:cs="Arial"/>
          <w:b/>
          <w:sz w:val="28"/>
          <w:szCs w:val="24"/>
        </w:rPr>
      </w:pPr>
      <w:r>
        <w:rPr>
          <w:rFonts w:ascii="Arial" w:hAnsi="Arial" w:cs="Arial"/>
          <w:b/>
          <w:sz w:val="28"/>
          <w:szCs w:val="24"/>
        </w:rPr>
        <w:t>Aufgesprühte kapillaraktive Cellulose-Innendämmung verbessert Wärmeschutz, Schallschutz und beugt Feuchteschäden vor</w:t>
      </w:r>
    </w:p>
    <w:p w:rsidR="00874FA7" w:rsidRDefault="00874FA7" w:rsidP="00874FA7">
      <w:pPr>
        <w:spacing w:after="0"/>
        <w:rPr>
          <w:rFonts w:ascii="Arial" w:hAnsi="Arial" w:cs="Arial"/>
          <w:b/>
          <w:sz w:val="28"/>
          <w:szCs w:val="24"/>
        </w:rPr>
      </w:pPr>
    </w:p>
    <w:p w:rsidR="00874FA7" w:rsidRDefault="004A3FDD" w:rsidP="00874FA7">
      <w:pPr>
        <w:spacing w:after="0"/>
        <w:rPr>
          <w:rFonts w:ascii="Verdana" w:hAnsi="Verdana" w:cs="Verdana"/>
          <w:color w:val="141515"/>
          <w:sz w:val="24"/>
          <w:szCs w:val="24"/>
          <w:lang w:eastAsia="de-DE"/>
        </w:rPr>
      </w:pPr>
      <w:r>
        <w:rPr>
          <w:rFonts w:ascii="Arial" w:hAnsi="Arial" w:cs="Arial"/>
          <w:b/>
        </w:rPr>
        <w:t xml:space="preserve">Innendämmungen aus Cellulose bieten eine sehr gute Möglichkeit, thermische Verluste von Gebäuden erheblich zu </w:t>
      </w:r>
      <w:proofErr w:type="spellStart"/>
      <w:r>
        <w:rPr>
          <w:rFonts w:ascii="Arial" w:hAnsi="Arial" w:cs="Arial"/>
          <w:b/>
        </w:rPr>
        <w:t>minimeren</w:t>
      </w:r>
      <w:proofErr w:type="spellEnd"/>
      <w:r>
        <w:rPr>
          <w:rFonts w:ascii="Arial" w:hAnsi="Arial" w:cs="Arial"/>
          <w:b/>
        </w:rPr>
        <w:t xml:space="preserve">, bei denen eine Außendämmung nicht möglich oder erwünscht ist. Mit dem System </w:t>
      </w:r>
      <w:proofErr w:type="spellStart"/>
      <w:r>
        <w:rPr>
          <w:rFonts w:ascii="Arial" w:hAnsi="Arial" w:cs="Arial"/>
          <w:b/>
        </w:rPr>
        <w:t>climacell</w:t>
      </w:r>
      <w:proofErr w:type="spellEnd"/>
      <w:r>
        <w:rPr>
          <w:rFonts w:ascii="Arial" w:hAnsi="Arial" w:cs="Arial"/>
          <w:b/>
        </w:rPr>
        <w:t xml:space="preserve"> „</w:t>
      </w:r>
      <w:proofErr w:type="spellStart"/>
      <w:r>
        <w:rPr>
          <w:rFonts w:ascii="Arial" w:hAnsi="Arial" w:cs="Arial"/>
          <w:b/>
        </w:rPr>
        <w:t>insi</w:t>
      </w:r>
      <w:r w:rsidR="00DF3158">
        <w:rPr>
          <w:rFonts w:ascii="Arial" w:hAnsi="Arial" w:cs="Arial"/>
          <w:b/>
        </w:rPr>
        <w:t>de</w:t>
      </w:r>
      <w:proofErr w:type="spellEnd"/>
      <w:r w:rsidR="00DF3158">
        <w:rPr>
          <w:rFonts w:ascii="Arial" w:hAnsi="Arial" w:cs="Arial"/>
          <w:b/>
        </w:rPr>
        <w:t>“</w:t>
      </w:r>
      <w:r>
        <w:rPr>
          <w:rFonts w:ascii="Arial" w:hAnsi="Arial" w:cs="Arial"/>
          <w:b/>
        </w:rPr>
        <w:t xml:space="preserve"> lässt sich der Wärmeschutz um 50 bis 70 Prozent verbessern, zugleich senkt die kapillaraktive Dämmung die Schimmelgefahr durch ein aktives Feuchtemanagement und ein hohe</w:t>
      </w:r>
      <w:r w:rsidR="006F0A44">
        <w:rPr>
          <w:rFonts w:ascii="Arial" w:hAnsi="Arial" w:cs="Arial"/>
          <w:b/>
        </w:rPr>
        <w:t>s</w:t>
      </w:r>
      <w:r>
        <w:rPr>
          <w:rFonts w:ascii="Arial" w:hAnsi="Arial" w:cs="Arial"/>
          <w:b/>
        </w:rPr>
        <w:t xml:space="preserve"> Trocknungspotential.</w:t>
      </w:r>
    </w:p>
    <w:p w:rsidR="00874FA7" w:rsidRDefault="004A3FDD" w:rsidP="00874FA7">
      <w:pPr>
        <w:spacing w:after="0"/>
        <w:rPr>
          <w:rFonts w:ascii="Arial" w:hAnsi="Arial" w:cs="Arial"/>
          <w:b/>
        </w:rPr>
      </w:pPr>
      <w:r w:rsidDel="00235203">
        <w:rPr>
          <w:rFonts w:ascii="Arial" w:hAnsi="Arial" w:cs="Arial"/>
          <w:b/>
        </w:rPr>
        <w:t xml:space="preserve"> </w:t>
      </w:r>
    </w:p>
    <w:p w:rsidR="00874FA7" w:rsidRDefault="004A3FDD" w:rsidP="00874FA7">
      <w:pPr>
        <w:spacing w:after="0"/>
        <w:rPr>
          <w:rFonts w:ascii="Arial" w:hAnsi="Arial" w:cs="Arial"/>
          <w:b/>
        </w:rPr>
      </w:pPr>
      <w:r>
        <w:rPr>
          <w:rFonts w:ascii="Arial" w:hAnsi="Arial" w:cs="Arial"/>
          <w:b/>
        </w:rPr>
        <w:t>Cellulose passt zu traditionellen Baumaterialien</w:t>
      </w:r>
    </w:p>
    <w:p w:rsidR="00874FA7" w:rsidRDefault="004A3FDD" w:rsidP="00874FA7">
      <w:pPr>
        <w:spacing w:after="0"/>
        <w:rPr>
          <w:rFonts w:ascii="Arial" w:hAnsi="Arial" w:cs="Arial"/>
        </w:rPr>
      </w:pPr>
      <w:r>
        <w:rPr>
          <w:rFonts w:ascii="Arial" w:hAnsi="Arial" w:cs="Arial"/>
        </w:rPr>
        <w:t xml:space="preserve">In Bauwerken, deren Fassaden wegen Denkmalschutzes, ästhetischer Erwägungen oder anderer Gründe nicht von außen gedämmt werden können, bieten Innendämmungen in der Regel den einzig gangbaren Weg, um den Wärmeschutz des Gebäudes zu verbessern. Aufgrund ihres dampfdiffusionsoffenen Aufbaus eignen sich </w:t>
      </w:r>
      <w:proofErr w:type="spellStart"/>
      <w:r>
        <w:rPr>
          <w:rFonts w:ascii="Arial" w:hAnsi="Arial" w:cs="Arial"/>
        </w:rPr>
        <w:t>climacell</w:t>
      </w:r>
      <w:proofErr w:type="spellEnd"/>
      <w:r>
        <w:rPr>
          <w:rFonts w:ascii="Arial" w:hAnsi="Arial" w:cs="Arial"/>
        </w:rPr>
        <w:t xml:space="preserve"> „</w:t>
      </w:r>
      <w:proofErr w:type="spellStart"/>
      <w:r>
        <w:rPr>
          <w:rFonts w:ascii="Arial" w:hAnsi="Arial" w:cs="Arial"/>
        </w:rPr>
        <w:t>inside</w:t>
      </w:r>
      <w:proofErr w:type="spellEnd"/>
      <w:r>
        <w:rPr>
          <w:rFonts w:ascii="Arial" w:hAnsi="Arial" w:cs="Arial"/>
        </w:rPr>
        <w:t xml:space="preserve">“ Cellulose-Innendämmungen sehr gut für traditionelle Baumaterialien wie Sandstein, Vollziegel, Bruchstein, Klinker oder Fachwerk. Häufig eingesetzt wird das Dämmsystem daher in alten Bauernhäusern und Fachwerkhäusern, denkmalgeschützten Altbauten wie Stadthäusern, Gutshöfen, Gasthäusern, Mühlen, Leuchttürmen, Kirchen, Fabriken oder sogar Schlössern. </w:t>
      </w:r>
    </w:p>
    <w:p w:rsidR="00874FA7" w:rsidRDefault="00874FA7" w:rsidP="00874FA7">
      <w:pPr>
        <w:spacing w:after="0"/>
        <w:rPr>
          <w:rFonts w:ascii="Arial" w:hAnsi="Arial" w:cs="Arial"/>
        </w:rPr>
      </w:pPr>
    </w:p>
    <w:p w:rsidR="00874FA7" w:rsidRPr="003B4D5F" w:rsidRDefault="004A3FDD" w:rsidP="00874FA7">
      <w:pPr>
        <w:spacing w:after="0"/>
        <w:rPr>
          <w:rFonts w:ascii="Arial" w:hAnsi="Arial" w:cs="Arial"/>
          <w:b/>
        </w:rPr>
      </w:pPr>
      <w:r w:rsidRPr="003B4D5F">
        <w:rPr>
          <w:rFonts w:ascii="Arial" w:hAnsi="Arial" w:cs="Arial"/>
          <w:b/>
        </w:rPr>
        <w:t>Schimmelschutz und mehr Behaglichkeit</w:t>
      </w:r>
    </w:p>
    <w:p w:rsidR="00874FA7" w:rsidRDefault="004A3FDD" w:rsidP="00874FA7">
      <w:pPr>
        <w:spacing w:after="0"/>
        <w:rPr>
          <w:rFonts w:ascii="Arial" w:hAnsi="Arial" w:cs="Arial"/>
        </w:rPr>
      </w:pPr>
      <w:r>
        <w:rPr>
          <w:rFonts w:ascii="Arial" w:hAnsi="Arial" w:cs="Arial"/>
        </w:rPr>
        <w:t xml:space="preserve">Die Cellulose-Innendämmung </w:t>
      </w:r>
      <w:proofErr w:type="spellStart"/>
      <w:r>
        <w:rPr>
          <w:rFonts w:ascii="Arial" w:hAnsi="Arial" w:cs="Arial"/>
        </w:rPr>
        <w:t>climacell</w:t>
      </w:r>
      <w:proofErr w:type="spellEnd"/>
      <w:r>
        <w:rPr>
          <w:rFonts w:ascii="Arial" w:hAnsi="Arial" w:cs="Arial"/>
        </w:rPr>
        <w:t xml:space="preserve"> „</w:t>
      </w:r>
      <w:proofErr w:type="spellStart"/>
      <w:r>
        <w:rPr>
          <w:rFonts w:ascii="Arial" w:hAnsi="Arial" w:cs="Arial"/>
        </w:rPr>
        <w:t>inside</w:t>
      </w:r>
      <w:proofErr w:type="spellEnd"/>
      <w:r>
        <w:rPr>
          <w:rFonts w:ascii="Arial" w:hAnsi="Arial" w:cs="Arial"/>
        </w:rPr>
        <w:t>“ besteht aus Cellulose mit einem geringen Kleberanteil sowie einem Wandabschluss aus Kalk- oder Lehm- Innenputz. Ihr Aufbau besitzt einen sehr geringen Widerstand gegen Dampfdiffusion und ist kapillaraktiv. Tauwasserkondensat an der Grenzschicht zwischen Mauerwerk und Dämmstoff, aber auch die überschüssige Luftfeuchtigkeit</w:t>
      </w:r>
      <w:r w:rsidR="006F0A44">
        <w:rPr>
          <w:rFonts w:ascii="Arial" w:hAnsi="Arial" w:cs="Arial"/>
        </w:rPr>
        <w:t>,</w:t>
      </w:r>
      <w:r>
        <w:rPr>
          <w:rFonts w:ascii="Arial" w:hAnsi="Arial" w:cs="Arial"/>
        </w:rPr>
        <w:t xml:space="preserve"> die im Raum anfällt, wird durch die hohe kapillare Saugfähigkeit der </w:t>
      </w:r>
      <w:proofErr w:type="spellStart"/>
      <w:r>
        <w:rPr>
          <w:rFonts w:ascii="Arial" w:hAnsi="Arial" w:cs="Arial"/>
        </w:rPr>
        <w:t>Cellulosefasern</w:t>
      </w:r>
      <w:proofErr w:type="spellEnd"/>
      <w:r>
        <w:rPr>
          <w:rFonts w:ascii="Arial" w:hAnsi="Arial" w:cs="Arial"/>
        </w:rPr>
        <w:t xml:space="preserve"> gut verteilt und gespeichert und wieder abgegeben. Die Gefahr von Bauschäden und Schimmelpilzbildung wird dadurch signifikant gesenkt. Durch die Erhöhung der Oberflächentemperatur der Wandinnenflächen schafft die </w:t>
      </w:r>
      <w:proofErr w:type="spellStart"/>
      <w:r>
        <w:rPr>
          <w:rFonts w:ascii="Arial" w:hAnsi="Arial" w:cs="Arial"/>
        </w:rPr>
        <w:t>Cellulosedämmung</w:t>
      </w:r>
      <w:proofErr w:type="spellEnd"/>
      <w:r>
        <w:rPr>
          <w:rFonts w:ascii="Arial" w:hAnsi="Arial" w:cs="Arial"/>
        </w:rPr>
        <w:t xml:space="preserve"> mehr Behaglichkeit, und die Aufheizzeiten verringern sich deutlich. Eine Kombination mit Wand-Flächenheizungen ist sehr gut möglich. </w:t>
      </w:r>
    </w:p>
    <w:p w:rsidR="00874FA7" w:rsidRDefault="00874FA7" w:rsidP="00874FA7">
      <w:pPr>
        <w:spacing w:after="0"/>
        <w:rPr>
          <w:rFonts w:ascii="Arial" w:hAnsi="Arial" w:cs="Arial"/>
        </w:rPr>
      </w:pPr>
    </w:p>
    <w:p w:rsidR="00874FA7" w:rsidDel="00235203" w:rsidRDefault="004A3FDD" w:rsidP="00874FA7">
      <w:pPr>
        <w:spacing w:after="0"/>
        <w:rPr>
          <w:rFonts w:ascii="Arial" w:hAnsi="Arial" w:cs="Arial"/>
        </w:rPr>
      </w:pPr>
      <w:r>
        <w:rPr>
          <w:rFonts w:ascii="Arial" w:hAnsi="Arial" w:cs="Arial"/>
        </w:rPr>
        <w:t xml:space="preserve">Die Umwelteigenschaften von </w:t>
      </w:r>
      <w:proofErr w:type="spellStart"/>
      <w:r>
        <w:rPr>
          <w:rFonts w:ascii="Arial" w:hAnsi="Arial" w:cs="Arial"/>
        </w:rPr>
        <w:t>climacell</w:t>
      </w:r>
      <w:proofErr w:type="spellEnd"/>
      <w:r>
        <w:rPr>
          <w:rFonts w:ascii="Arial" w:hAnsi="Arial" w:cs="Arial"/>
        </w:rPr>
        <w:t xml:space="preserve"> „</w:t>
      </w:r>
      <w:proofErr w:type="spellStart"/>
      <w:r>
        <w:rPr>
          <w:rFonts w:ascii="Arial" w:hAnsi="Arial" w:cs="Arial"/>
        </w:rPr>
        <w:t>inside</w:t>
      </w:r>
      <w:proofErr w:type="spellEnd"/>
      <w:r>
        <w:rPr>
          <w:rFonts w:ascii="Arial" w:hAnsi="Arial" w:cs="Arial"/>
        </w:rPr>
        <w:t xml:space="preserve">“ sind durch eine Rohstoff-, Emissions-, Umwelt- und Betriebsprüfung des Instituts für Qualitätsmanagement und </w:t>
      </w:r>
      <w:proofErr w:type="spellStart"/>
      <w:r>
        <w:rPr>
          <w:rFonts w:ascii="Arial" w:hAnsi="Arial" w:cs="Arial"/>
        </w:rPr>
        <w:t>Umfeld</w:t>
      </w:r>
      <w:r w:rsidR="00D05FA7">
        <w:rPr>
          <w:rFonts w:ascii="Arial" w:hAnsi="Arial" w:cs="Arial"/>
        </w:rPr>
        <w:t>hygiene</w:t>
      </w:r>
      <w:proofErr w:type="spellEnd"/>
      <w:r w:rsidR="00D05FA7">
        <w:rPr>
          <w:rFonts w:ascii="Arial" w:hAnsi="Arial" w:cs="Arial"/>
        </w:rPr>
        <w:t xml:space="preserve"> (IQUH) in </w:t>
      </w:r>
      <w:proofErr w:type="spellStart"/>
      <w:r w:rsidR="00D05FA7">
        <w:rPr>
          <w:rFonts w:ascii="Arial" w:hAnsi="Arial" w:cs="Arial"/>
        </w:rPr>
        <w:t>Weikersheim</w:t>
      </w:r>
      <w:proofErr w:type="spellEnd"/>
      <w:r>
        <w:rPr>
          <w:rFonts w:ascii="Arial" w:hAnsi="Arial" w:cs="Arial"/>
        </w:rPr>
        <w:t xml:space="preserve"> bestätigt.</w:t>
      </w:r>
    </w:p>
    <w:p w:rsidR="00874FA7" w:rsidDel="00235203" w:rsidRDefault="00874FA7" w:rsidP="00874FA7">
      <w:pPr>
        <w:spacing w:after="0"/>
        <w:rPr>
          <w:rFonts w:ascii="Arial" w:hAnsi="Arial" w:cs="Arial"/>
        </w:rPr>
      </w:pPr>
    </w:p>
    <w:p w:rsidR="00874FA7" w:rsidRDefault="004A3FDD" w:rsidP="00874FA7">
      <w:pPr>
        <w:spacing w:after="0"/>
        <w:rPr>
          <w:rFonts w:ascii="Arial" w:hAnsi="Arial" w:cs="Arial"/>
          <w:b/>
        </w:rPr>
      </w:pPr>
      <w:r>
        <w:rPr>
          <w:rFonts w:ascii="Arial" w:hAnsi="Arial" w:cs="Arial"/>
          <w:b/>
        </w:rPr>
        <w:lastRenderedPageBreak/>
        <w:t xml:space="preserve">Schnelle, </w:t>
      </w:r>
      <w:r w:rsidRPr="003B4D5F">
        <w:rPr>
          <w:rFonts w:ascii="Arial" w:hAnsi="Arial" w:cs="Arial"/>
          <w:b/>
        </w:rPr>
        <w:t>einfache Verarbeitung ohne Verschnitt und ohne Wärmebrücken</w:t>
      </w:r>
    </w:p>
    <w:p w:rsidR="00874FA7" w:rsidRPr="003B4D5F" w:rsidRDefault="00874FA7" w:rsidP="00874FA7">
      <w:pPr>
        <w:numPr>
          <w:ins w:id="1" w:author="Gerhard Huber" w:date="2013-04-15T19:47:00Z"/>
        </w:numPr>
        <w:spacing w:after="0"/>
        <w:rPr>
          <w:rFonts w:ascii="Arial" w:hAnsi="Arial" w:cs="Arial"/>
          <w:b/>
        </w:rPr>
      </w:pPr>
    </w:p>
    <w:p w:rsidR="006F0A44" w:rsidRDefault="008A0AE6" w:rsidP="00874FA7">
      <w:pPr>
        <w:spacing w:after="0"/>
        <w:rPr>
          <w:rFonts w:ascii="Arial" w:hAnsi="Arial" w:cs="Arial"/>
        </w:rPr>
      </w:pPr>
      <w:r>
        <w:rPr>
          <w:rStyle w:val="s10"/>
          <w:rFonts w:ascii="Arial" w:hAnsi="Arial" w:cs="Arial"/>
        </w:rPr>
        <w:t xml:space="preserve">Die </w:t>
      </w:r>
      <w:proofErr w:type="spellStart"/>
      <w:r>
        <w:rPr>
          <w:rStyle w:val="s10"/>
          <w:rFonts w:ascii="Arial" w:hAnsi="Arial" w:cs="Arial"/>
        </w:rPr>
        <w:t>Cellulosedämmung</w:t>
      </w:r>
      <w:proofErr w:type="spellEnd"/>
      <w:r>
        <w:rPr>
          <w:rStyle w:val="s10"/>
          <w:rFonts w:ascii="Arial" w:hAnsi="Arial" w:cs="Arial"/>
        </w:rPr>
        <w:t xml:space="preserve"> </w:t>
      </w:r>
      <w:r w:rsidRPr="008A0AE6">
        <w:rPr>
          <w:rStyle w:val="s10"/>
          <w:rFonts w:ascii="Arial" w:hAnsi="Arial" w:cs="Arial"/>
        </w:rPr>
        <w:t>wird direkt auf die Innenwand-Oberfläche aufgesprüht</w:t>
      </w:r>
      <w:r>
        <w:rPr>
          <w:rStyle w:val="s10"/>
          <w:rFonts w:ascii="Arial" w:hAnsi="Arial" w:cs="Arial"/>
        </w:rPr>
        <w:t xml:space="preserve">. Bei der Verarbeitung wird den </w:t>
      </w:r>
      <w:proofErr w:type="spellStart"/>
      <w:r>
        <w:rPr>
          <w:rStyle w:val="s10"/>
          <w:rFonts w:ascii="Arial" w:hAnsi="Arial" w:cs="Arial"/>
        </w:rPr>
        <w:t>Cellulosefasern</w:t>
      </w:r>
      <w:proofErr w:type="spellEnd"/>
      <w:r>
        <w:rPr>
          <w:rStyle w:val="s10"/>
          <w:rFonts w:ascii="Arial" w:hAnsi="Arial" w:cs="Arial"/>
        </w:rPr>
        <w:t xml:space="preserve"> ein geringer Kleberanteil über den </w:t>
      </w:r>
      <w:r w:rsidRPr="008A0AE6">
        <w:rPr>
          <w:rStyle w:val="s10"/>
          <w:rFonts w:ascii="Arial" w:hAnsi="Arial" w:cs="Arial"/>
        </w:rPr>
        <w:t>separa</w:t>
      </w:r>
      <w:r>
        <w:rPr>
          <w:rStyle w:val="s10"/>
          <w:rFonts w:ascii="Arial" w:hAnsi="Arial" w:cs="Arial"/>
        </w:rPr>
        <w:t xml:space="preserve">t am Sprühschlauch aufgesetzten </w:t>
      </w:r>
      <w:proofErr w:type="spellStart"/>
      <w:r>
        <w:rPr>
          <w:rStyle w:val="s10"/>
          <w:rFonts w:ascii="Arial" w:hAnsi="Arial" w:cs="Arial"/>
        </w:rPr>
        <w:t>Cellfloc</w:t>
      </w:r>
      <w:proofErr w:type="spellEnd"/>
      <w:r>
        <w:rPr>
          <w:rStyle w:val="s10"/>
          <w:rFonts w:ascii="Arial" w:hAnsi="Arial" w:cs="Arial"/>
        </w:rPr>
        <w:t xml:space="preserve"> Cobra </w:t>
      </w:r>
      <w:r w:rsidRPr="008A0AE6">
        <w:rPr>
          <w:rStyle w:val="s10"/>
          <w:rFonts w:ascii="Arial" w:hAnsi="Arial" w:cs="Arial"/>
        </w:rPr>
        <w:t>Sprühkopf beigemischt</w:t>
      </w:r>
      <w:r w:rsidR="004A3FDD" w:rsidRPr="008A0AE6">
        <w:rPr>
          <w:rFonts w:ascii="Arial" w:hAnsi="Arial" w:cs="Arial"/>
        </w:rPr>
        <w:t xml:space="preserve">. Die </w:t>
      </w:r>
      <w:r w:rsidR="004A3FDD">
        <w:rPr>
          <w:rFonts w:ascii="Arial" w:hAnsi="Arial" w:cs="Arial"/>
        </w:rPr>
        <w:t xml:space="preserve">Schichtstärke </w:t>
      </w:r>
      <w:r w:rsidR="00841636">
        <w:rPr>
          <w:rFonts w:ascii="Arial" w:hAnsi="Arial" w:cs="Arial"/>
        </w:rPr>
        <w:t xml:space="preserve">der Cellulose </w:t>
      </w:r>
      <w:r w:rsidR="004A3FDD">
        <w:rPr>
          <w:rFonts w:ascii="Arial" w:hAnsi="Arial" w:cs="Arial"/>
        </w:rPr>
        <w:t xml:space="preserve">bei der Verarbeitung bewegt sich im Regelfall </w:t>
      </w:r>
      <w:r w:rsidR="004A3FDD" w:rsidRPr="006F0A44">
        <w:rPr>
          <w:rFonts w:ascii="Arial" w:hAnsi="Arial" w:cs="Arial"/>
        </w:rPr>
        <w:t>zwischen 5 und 12 cm</w:t>
      </w:r>
      <w:r w:rsidR="004A3FDD">
        <w:rPr>
          <w:rFonts w:ascii="Arial" w:hAnsi="Arial" w:cs="Arial"/>
        </w:rPr>
        <w:t>. Wandunebenheiten lassen sich bei der Verarbeitung gleich mit ausgleichen. Nach vollständiger Austrock</w:t>
      </w:r>
      <w:r w:rsidR="00CA421B">
        <w:rPr>
          <w:rFonts w:ascii="Arial" w:hAnsi="Arial" w:cs="Arial"/>
        </w:rPr>
        <w:t>n</w:t>
      </w:r>
      <w:r w:rsidR="004A3FDD">
        <w:rPr>
          <w:rFonts w:ascii="Arial" w:hAnsi="Arial" w:cs="Arial"/>
        </w:rPr>
        <w:t>ung wird die Cellulose direkt mit bauhygienischen Kalk- oder Lehmputzen verputzt.</w:t>
      </w:r>
      <w:r w:rsidR="006F0A44">
        <w:rPr>
          <w:rFonts w:ascii="Arial" w:hAnsi="Arial" w:cs="Arial"/>
        </w:rPr>
        <w:t xml:space="preserve"> </w:t>
      </w:r>
    </w:p>
    <w:p w:rsidR="00874FA7" w:rsidRDefault="005977A5" w:rsidP="000B7F92">
      <w:pPr>
        <w:spacing w:after="0"/>
        <w:rPr>
          <w:rFonts w:ascii="Arial" w:hAnsi="Arial" w:cs="Arial"/>
        </w:rPr>
      </w:pPr>
      <w:proofErr w:type="spellStart"/>
      <w:r>
        <w:rPr>
          <w:rFonts w:ascii="Arial" w:hAnsi="Arial" w:cs="Arial"/>
        </w:rPr>
        <w:t>c</w:t>
      </w:r>
      <w:r w:rsidR="004A3FDD">
        <w:rPr>
          <w:rFonts w:ascii="Arial" w:hAnsi="Arial" w:cs="Arial"/>
        </w:rPr>
        <w:t>limacell</w:t>
      </w:r>
      <w:proofErr w:type="spellEnd"/>
      <w:r w:rsidR="004A3FDD">
        <w:rPr>
          <w:rFonts w:ascii="Arial" w:hAnsi="Arial" w:cs="Arial"/>
        </w:rPr>
        <w:t xml:space="preserve"> „</w:t>
      </w:r>
      <w:proofErr w:type="spellStart"/>
      <w:r w:rsidR="004A3FDD">
        <w:rPr>
          <w:rFonts w:ascii="Arial" w:hAnsi="Arial" w:cs="Arial"/>
        </w:rPr>
        <w:t>inside</w:t>
      </w:r>
      <w:proofErr w:type="spellEnd"/>
      <w:r w:rsidR="004A3FDD">
        <w:rPr>
          <w:rFonts w:ascii="Arial" w:hAnsi="Arial" w:cs="Arial"/>
        </w:rPr>
        <w:t xml:space="preserve">“ </w:t>
      </w:r>
      <w:r w:rsidR="004A3FDD" w:rsidRPr="003B4D5F">
        <w:rPr>
          <w:rFonts w:ascii="Arial" w:hAnsi="Arial" w:cs="Arial"/>
        </w:rPr>
        <w:t xml:space="preserve">wird als </w:t>
      </w:r>
      <w:proofErr w:type="spellStart"/>
      <w:r w:rsidR="004A3FDD" w:rsidRPr="003B4D5F">
        <w:rPr>
          <w:rFonts w:ascii="Arial" w:hAnsi="Arial" w:cs="Arial"/>
        </w:rPr>
        <w:t>Sackware</w:t>
      </w:r>
      <w:proofErr w:type="spellEnd"/>
      <w:r w:rsidR="004A3FDD" w:rsidRPr="003B4D5F">
        <w:rPr>
          <w:rFonts w:ascii="Arial" w:hAnsi="Arial" w:cs="Arial"/>
        </w:rPr>
        <w:t xml:space="preserve"> geliefert und über </w:t>
      </w:r>
      <w:r w:rsidR="004A3FDD">
        <w:rPr>
          <w:rFonts w:ascii="Arial" w:hAnsi="Arial" w:cs="Arial"/>
        </w:rPr>
        <w:t>spezielle</w:t>
      </w:r>
      <w:r w:rsidR="004A3FDD" w:rsidRPr="003B4D5F">
        <w:rPr>
          <w:rFonts w:ascii="Arial" w:hAnsi="Arial" w:cs="Arial"/>
        </w:rPr>
        <w:t xml:space="preserve"> Einblas- und Sprühgeräte</w:t>
      </w:r>
      <w:r w:rsidR="004A3FDD">
        <w:rPr>
          <w:rFonts w:ascii="Arial" w:hAnsi="Arial" w:cs="Arial"/>
        </w:rPr>
        <w:t xml:space="preserve"> fugenlos verarbeitet. Im Unterschied zu Plattenmaterial fällt daher kein Verschnitt an, welcher oftmals teuer entsorgt werden muss</w:t>
      </w:r>
      <w:r w:rsidR="006F0A44">
        <w:rPr>
          <w:rFonts w:ascii="Arial" w:hAnsi="Arial" w:cs="Arial"/>
        </w:rPr>
        <w:t>,</w:t>
      </w:r>
      <w:r w:rsidR="004A3FDD">
        <w:rPr>
          <w:rFonts w:ascii="Arial" w:hAnsi="Arial" w:cs="Arial"/>
        </w:rPr>
        <w:t xml:space="preserve"> und es können keine Wärmebrücken durch Ritzen etwa an Decken- und Innenwandanschlüssen entstehen. Nicht verbrauchte </w:t>
      </w:r>
      <w:proofErr w:type="spellStart"/>
      <w:r w:rsidR="004A3FDD">
        <w:rPr>
          <w:rFonts w:ascii="Arial" w:hAnsi="Arial" w:cs="Arial"/>
        </w:rPr>
        <w:t>Sackware</w:t>
      </w:r>
      <w:proofErr w:type="spellEnd"/>
      <w:r w:rsidR="004A3FDD">
        <w:rPr>
          <w:rFonts w:ascii="Arial" w:hAnsi="Arial" w:cs="Arial"/>
        </w:rPr>
        <w:t xml:space="preserve"> kann einfach zurückgegeben oder anderweitig verarbeitet werden. </w:t>
      </w:r>
    </w:p>
    <w:p w:rsidR="000B7F92" w:rsidRDefault="000B7F92" w:rsidP="000B7F92">
      <w:pPr>
        <w:spacing w:after="0"/>
        <w:rPr>
          <w:rFonts w:ascii="Arial" w:hAnsi="Arial" w:cs="Arial"/>
          <w:b/>
          <w:bCs/>
        </w:rPr>
      </w:pPr>
    </w:p>
    <w:p w:rsidR="00874FA7" w:rsidRDefault="004A3FDD" w:rsidP="00874FA7">
      <w:pPr>
        <w:tabs>
          <w:tab w:val="left" w:pos="8080"/>
        </w:tabs>
        <w:spacing w:after="0"/>
        <w:rPr>
          <w:rFonts w:ascii="Arial" w:hAnsi="Arial" w:cs="Arial"/>
          <w:b/>
          <w:bCs/>
        </w:rPr>
      </w:pPr>
      <w:r>
        <w:rPr>
          <w:rFonts w:ascii="Arial" w:hAnsi="Arial" w:cs="Arial"/>
          <w:b/>
          <w:bCs/>
        </w:rPr>
        <w:t xml:space="preserve">Mehr Infos unter www.climacell.de </w:t>
      </w:r>
    </w:p>
    <w:p w:rsidR="00874FA7" w:rsidRDefault="00874FA7" w:rsidP="00874FA7">
      <w:pPr>
        <w:tabs>
          <w:tab w:val="left" w:pos="8080"/>
        </w:tabs>
        <w:spacing w:after="0"/>
        <w:rPr>
          <w:rFonts w:ascii="Arial" w:hAnsi="Arial" w:cs="Arial"/>
          <w:b/>
          <w:bCs/>
        </w:rPr>
      </w:pPr>
    </w:p>
    <w:p w:rsidR="00874FA7" w:rsidRDefault="00874FA7" w:rsidP="00874FA7">
      <w:pPr>
        <w:tabs>
          <w:tab w:val="left" w:pos="8080"/>
        </w:tabs>
        <w:spacing w:after="0"/>
        <w:rPr>
          <w:rFonts w:ascii="Arial" w:hAnsi="Arial" w:cs="Arial"/>
          <w:bCs/>
        </w:rPr>
      </w:pPr>
    </w:p>
    <w:p w:rsidR="00874FA7" w:rsidRDefault="004A3FDD" w:rsidP="00874FA7">
      <w:pPr>
        <w:tabs>
          <w:tab w:val="left" w:pos="8080"/>
        </w:tabs>
        <w:spacing w:after="0"/>
        <w:rPr>
          <w:rFonts w:ascii="Arial" w:hAnsi="Arial" w:cs="Arial"/>
          <w:b/>
          <w:bCs/>
        </w:rPr>
      </w:pPr>
      <w:r w:rsidRPr="003D5C93">
        <w:rPr>
          <w:rFonts w:ascii="Arial" w:hAnsi="Arial" w:cs="Arial"/>
          <w:b/>
          <w:bCs/>
        </w:rPr>
        <w:t xml:space="preserve">Über </w:t>
      </w:r>
      <w:proofErr w:type="spellStart"/>
      <w:r w:rsidR="005977A5">
        <w:rPr>
          <w:rFonts w:ascii="Arial" w:hAnsi="Arial" w:cs="Arial"/>
          <w:b/>
          <w:bCs/>
        </w:rPr>
        <w:t>C</w:t>
      </w:r>
      <w:r>
        <w:rPr>
          <w:rFonts w:ascii="Arial" w:hAnsi="Arial" w:cs="Arial"/>
          <w:b/>
          <w:bCs/>
        </w:rPr>
        <w:t>limacell</w:t>
      </w:r>
      <w:proofErr w:type="spellEnd"/>
    </w:p>
    <w:p w:rsidR="00874FA7" w:rsidRDefault="004A3FDD" w:rsidP="00874FA7">
      <w:pPr>
        <w:tabs>
          <w:tab w:val="left" w:pos="8080"/>
        </w:tabs>
        <w:spacing w:after="0"/>
        <w:rPr>
          <w:rFonts w:ascii="Arial" w:hAnsi="Arial" w:cs="Arial"/>
          <w:bCs/>
        </w:rPr>
      </w:pPr>
      <w:r>
        <w:rPr>
          <w:rFonts w:ascii="Arial" w:hAnsi="Arial" w:cs="Arial"/>
          <w:bCs/>
        </w:rPr>
        <w:t xml:space="preserve">Die CWA </w:t>
      </w:r>
      <w:proofErr w:type="spellStart"/>
      <w:r>
        <w:rPr>
          <w:rFonts w:ascii="Arial" w:hAnsi="Arial" w:cs="Arial"/>
          <w:bCs/>
        </w:rPr>
        <w:t>Cellulosewerk</w:t>
      </w:r>
      <w:proofErr w:type="spellEnd"/>
      <w:r>
        <w:rPr>
          <w:rFonts w:ascii="Arial" w:hAnsi="Arial" w:cs="Arial"/>
          <w:bCs/>
        </w:rPr>
        <w:t xml:space="preserve"> Angelbachtal GmbH hat seit 1994 die Entwicklung und P</w:t>
      </w:r>
      <w:r w:rsidR="005977A5">
        <w:rPr>
          <w:rFonts w:ascii="Arial" w:hAnsi="Arial" w:cs="Arial"/>
          <w:bCs/>
        </w:rPr>
        <w:t xml:space="preserve">roduktion des Markendämmstoffs </w:t>
      </w:r>
      <w:proofErr w:type="spellStart"/>
      <w:r w:rsidR="005977A5">
        <w:rPr>
          <w:rFonts w:ascii="Arial" w:hAnsi="Arial" w:cs="Arial"/>
          <w:bCs/>
        </w:rPr>
        <w:t>C</w:t>
      </w:r>
      <w:r>
        <w:rPr>
          <w:rFonts w:ascii="Arial" w:hAnsi="Arial" w:cs="Arial"/>
          <w:bCs/>
        </w:rPr>
        <w:t>limacell</w:t>
      </w:r>
      <w:proofErr w:type="spellEnd"/>
      <w:r>
        <w:rPr>
          <w:rFonts w:ascii="Arial" w:hAnsi="Arial" w:cs="Arial"/>
          <w:bCs/>
        </w:rPr>
        <w:t xml:space="preserve"> vorangetrieben, der heute als feste Größe im europäischen Markt etabliert ist. Seine ausgezeichneten bauphysikalischen Eigenschaften und die vielseitigen Einsatzmöglichkeiten haben den Dämmstoff von seinem einstigen Image als reinem Öko-Dämmstoff befreit und zu einem gefragten Allround-Dämmstoff gemacht. Er schützt vor Kälte, Hitze, Schall und ist für ein hervorragendes Feuchteman</w:t>
      </w:r>
      <w:r w:rsidR="00CA421B">
        <w:rPr>
          <w:rFonts w:ascii="Arial" w:hAnsi="Arial" w:cs="Arial"/>
          <w:bCs/>
        </w:rPr>
        <w:t>a</w:t>
      </w:r>
      <w:r>
        <w:rPr>
          <w:rFonts w:ascii="Arial" w:hAnsi="Arial" w:cs="Arial"/>
          <w:bCs/>
        </w:rPr>
        <w:t>gement verantwortlich.</w:t>
      </w:r>
    </w:p>
    <w:p w:rsidR="00874FA7" w:rsidRDefault="00874FA7" w:rsidP="00874FA7">
      <w:pPr>
        <w:tabs>
          <w:tab w:val="left" w:pos="8080"/>
        </w:tabs>
        <w:spacing w:after="0"/>
        <w:rPr>
          <w:rFonts w:ascii="Arial" w:hAnsi="Arial" w:cs="Arial"/>
          <w:bCs/>
        </w:rPr>
      </w:pPr>
    </w:p>
    <w:p w:rsidR="00874FA7" w:rsidRDefault="005977A5" w:rsidP="00874FA7">
      <w:pPr>
        <w:tabs>
          <w:tab w:val="left" w:pos="8080"/>
        </w:tabs>
        <w:spacing w:after="0"/>
        <w:rPr>
          <w:rFonts w:ascii="Arial" w:hAnsi="Arial" w:cs="Arial"/>
          <w:bCs/>
        </w:rPr>
      </w:pPr>
      <w:r>
        <w:rPr>
          <w:rFonts w:ascii="Arial" w:hAnsi="Arial" w:cs="Arial"/>
          <w:bCs/>
        </w:rPr>
        <w:t xml:space="preserve">Das </w:t>
      </w:r>
      <w:proofErr w:type="spellStart"/>
      <w:r>
        <w:rPr>
          <w:rFonts w:ascii="Arial" w:hAnsi="Arial" w:cs="Arial"/>
          <w:bCs/>
        </w:rPr>
        <w:t>C</w:t>
      </w:r>
      <w:r w:rsidR="004A3FDD">
        <w:rPr>
          <w:rFonts w:ascii="Arial" w:hAnsi="Arial" w:cs="Arial"/>
          <w:bCs/>
        </w:rPr>
        <w:t>limacell</w:t>
      </w:r>
      <w:proofErr w:type="spellEnd"/>
      <w:r w:rsidR="004A3FDD">
        <w:rPr>
          <w:rFonts w:ascii="Arial" w:hAnsi="Arial" w:cs="Arial"/>
          <w:bCs/>
        </w:rPr>
        <w:t xml:space="preserve">-Werk in Angelbachtal stellt besonders gleichmäßige und speziell aufgespaltete </w:t>
      </w:r>
      <w:proofErr w:type="spellStart"/>
      <w:r w:rsidR="004A3FDD">
        <w:rPr>
          <w:rFonts w:ascii="Arial" w:hAnsi="Arial" w:cs="Arial"/>
          <w:bCs/>
        </w:rPr>
        <w:t>Cellulosefasern</w:t>
      </w:r>
      <w:proofErr w:type="spellEnd"/>
      <w:r w:rsidR="004A3FDD">
        <w:rPr>
          <w:rFonts w:ascii="Arial" w:hAnsi="Arial" w:cs="Arial"/>
          <w:bCs/>
        </w:rPr>
        <w:t xml:space="preserve"> aus hochwertigem Recycling-Papier durch Produktionsanlagen aus eigener Entwicklung her. </w:t>
      </w:r>
    </w:p>
    <w:p w:rsidR="00874FA7" w:rsidRDefault="00874FA7" w:rsidP="00874FA7">
      <w:pPr>
        <w:tabs>
          <w:tab w:val="left" w:pos="8080"/>
        </w:tabs>
        <w:spacing w:after="0"/>
        <w:rPr>
          <w:rFonts w:ascii="Arial" w:hAnsi="Arial" w:cs="Arial"/>
          <w:bCs/>
        </w:rPr>
      </w:pPr>
    </w:p>
    <w:p w:rsidR="00874FA7" w:rsidRPr="003B4D5F" w:rsidRDefault="004A3FDD" w:rsidP="00874FA7">
      <w:pPr>
        <w:tabs>
          <w:tab w:val="left" w:pos="8080"/>
        </w:tabs>
        <w:spacing w:after="0"/>
        <w:rPr>
          <w:rFonts w:ascii="Arial" w:hAnsi="Arial" w:cs="Arial"/>
          <w:bCs/>
        </w:rPr>
      </w:pPr>
      <w:r>
        <w:rPr>
          <w:rFonts w:ascii="Arial" w:hAnsi="Arial" w:cs="Arial"/>
          <w:bCs/>
        </w:rPr>
        <w:t>In einem eigenen Schulungszentrum werden Handwerksbetriebe für die</w:t>
      </w:r>
      <w:r w:rsidR="005977A5">
        <w:rPr>
          <w:rFonts w:ascii="Arial" w:hAnsi="Arial" w:cs="Arial"/>
          <w:bCs/>
        </w:rPr>
        <w:t xml:space="preserve"> fachgerechte Verarbeitung von </w:t>
      </w:r>
      <w:proofErr w:type="spellStart"/>
      <w:r w:rsidR="005977A5">
        <w:rPr>
          <w:rFonts w:ascii="Arial" w:hAnsi="Arial" w:cs="Arial"/>
          <w:bCs/>
        </w:rPr>
        <w:t>C</w:t>
      </w:r>
      <w:r>
        <w:rPr>
          <w:rFonts w:ascii="Arial" w:hAnsi="Arial" w:cs="Arial"/>
          <w:bCs/>
        </w:rPr>
        <w:t>limacell</w:t>
      </w:r>
      <w:proofErr w:type="spellEnd"/>
      <w:r>
        <w:rPr>
          <w:rFonts w:ascii="Arial" w:hAnsi="Arial" w:cs="Arial"/>
          <w:bCs/>
        </w:rPr>
        <w:t xml:space="preserve">-Produkten ausgebildet und erhalten nach erfolgreichem Abschluss der </w:t>
      </w:r>
      <w:proofErr w:type="spellStart"/>
      <w:r>
        <w:rPr>
          <w:rFonts w:ascii="Arial" w:hAnsi="Arial" w:cs="Arial"/>
          <w:bCs/>
        </w:rPr>
        <w:t>Verarbeiterschulung</w:t>
      </w:r>
      <w:proofErr w:type="spellEnd"/>
      <w:r>
        <w:rPr>
          <w:rFonts w:ascii="Arial" w:hAnsi="Arial" w:cs="Arial"/>
          <w:bCs/>
        </w:rPr>
        <w:t xml:space="preserve"> eine Lizenz zur Durchführung von Wärmedämmarbeiten. Daneben finden laufende Informations- und Anwendungsseminare für die Handwerkspartner statt. </w:t>
      </w:r>
    </w:p>
    <w:p w:rsidR="00874FA7" w:rsidRPr="00530AA3" w:rsidRDefault="004A3FDD" w:rsidP="00874FA7">
      <w:pPr>
        <w:spacing w:after="0"/>
        <w:ind w:right="1415"/>
        <w:rPr>
          <w:rFonts w:ascii="Arial" w:hAnsi="Arial" w:cs="Arial"/>
        </w:rPr>
      </w:pPr>
      <w:r>
        <w:rPr>
          <w:rFonts w:ascii="Arial" w:hAnsi="Arial" w:cs="Arial"/>
          <w:b/>
        </w:rPr>
        <w:br w:type="page"/>
      </w:r>
    </w:p>
    <w:p w:rsidR="00874FA7" w:rsidRDefault="004A3FDD" w:rsidP="00874FA7">
      <w:pPr>
        <w:spacing w:after="0"/>
        <w:rPr>
          <w:rFonts w:ascii="Arial" w:hAnsi="Arial" w:cs="Arial"/>
        </w:rPr>
      </w:pPr>
      <w:r w:rsidRPr="00FF2ED5">
        <w:rPr>
          <w:rFonts w:ascii="Arial" w:hAnsi="Arial" w:cs="Arial"/>
          <w:b/>
        </w:rPr>
        <w:lastRenderedPageBreak/>
        <w:t>Bildunterschriften</w:t>
      </w:r>
      <w:r w:rsidRPr="00FF2ED5">
        <w:rPr>
          <w:rFonts w:ascii="Arial" w:hAnsi="Arial" w:cs="Arial"/>
        </w:rPr>
        <w:t>:</w:t>
      </w:r>
    </w:p>
    <w:p w:rsidR="00874FA7" w:rsidRDefault="00874FA7" w:rsidP="00874FA7">
      <w:pPr>
        <w:spacing w:after="0"/>
        <w:rPr>
          <w:rFonts w:ascii="Arial" w:hAnsi="Arial" w:cs="Arial"/>
        </w:rPr>
      </w:pPr>
    </w:p>
    <w:p w:rsidR="00874FA7" w:rsidRPr="000B3C3C" w:rsidRDefault="00874FA7" w:rsidP="00874FA7">
      <w:pPr>
        <w:spacing w:after="0" w:line="240" w:lineRule="auto"/>
        <w:rPr>
          <w:rFonts w:ascii="Arial" w:hAnsi="Arial" w:cs="Arial"/>
          <w:i/>
          <w:lang w:val="de-AT"/>
        </w:rPr>
      </w:pPr>
      <w:r w:rsidRPr="000B3C3C">
        <w:rPr>
          <w:rFonts w:ascii="Arial" w:hAnsi="Arial" w:cs="Arial"/>
          <w:i/>
          <w:lang w:val="de-AT"/>
        </w:rPr>
        <w:t>[</w:t>
      </w:r>
      <w:r w:rsidRPr="00874FA7">
        <w:rPr>
          <w:rFonts w:ascii="Arial" w:hAnsi="Arial" w:cs="Arial"/>
          <w:i/>
          <w:lang w:val="de-AT"/>
        </w:rPr>
        <w:t>Climacell_inside_historisches_Fachwerkhaus</w:t>
      </w:r>
      <w:r w:rsidRPr="000B3C3C">
        <w:rPr>
          <w:rFonts w:ascii="Arial" w:hAnsi="Arial" w:cs="Arial"/>
          <w:i/>
          <w:lang w:val="de-AT"/>
        </w:rPr>
        <w:t>.jpg]</w:t>
      </w:r>
    </w:p>
    <w:p w:rsidR="00874FA7" w:rsidRDefault="00874FA7" w:rsidP="00874FA7">
      <w:pPr>
        <w:spacing w:after="0" w:line="240" w:lineRule="auto"/>
        <w:rPr>
          <w:rFonts w:ascii="Arial" w:hAnsi="Arial" w:cs="Arial"/>
          <w:lang w:val="de-AT"/>
        </w:rPr>
      </w:pPr>
      <w:r>
        <w:rPr>
          <w:rFonts w:ascii="Arial" w:hAnsi="Arial" w:cs="Arial"/>
          <w:lang w:val="de-AT"/>
        </w:rPr>
        <w:t xml:space="preserve">Bei Häusern, deren Fassade nicht verändert werden soll, </w:t>
      </w:r>
      <w:proofErr w:type="gramStart"/>
      <w:r>
        <w:rPr>
          <w:rFonts w:ascii="Arial" w:hAnsi="Arial" w:cs="Arial"/>
          <w:lang w:val="de-AT"/>
        </w:rPr>
        <w:t>lässt</w:t>
      </w:r>
      <w:proofErr w:type="gramEnd"/>
      <w:r>
        <w:rPr>
          <w:rFonts w:ascii="Arial" w:hAnsi="Arial" w:cs="Arial"/>
          <w:lang w:val="de-AT"/>
        </w:rPr>
        <w:t xml:space="preserve"> sich der Energiestandard und die Wohnbehaglichkeit mit einer Cellulose-Innendämmung verbessern</w:t>
      </w:r>
      <w:r w:rsidRPr="000B3C3C">
        <w:rPr>
          <w:rFonts w:ascii="Arial" w:hAnsi="Arial" w:cs="Arial"/>
          <w:lang w:val="de-AT"/>
        </w:rPr>
        <w:t>.</w:t>
      </w:r>
    </w:p>
    <w:p w:rsidR="00874FA7" w:rsidRPr="008E4EA3" w:rsidRDefault="00431745" w:rsidP="00874FA7">
      <w:pPr>
        <w:spacing w:after="0" w:line="240" w:lineRule="auto"/>
        <w:rPr>
          <w:rFonts w:ascii="Arial" w:hAnsi="Arial" w:cs="Arial"/>
          <w:lang w:val="en-US"/>
        </w:rPr>
      </w:pPr>
      <w:proofErr w:type="spellStart"/>
      <w:r w:rsidRPr="008E4EA3">
        <w:rPr>
          <w:rFonts w:ascii="Arial" w:hAnsi="Arial" w:cs="Arial"/>
          <w:lang w:val="en-US"/>
        </w:rPr>
        <w:t>Foto</w:t>
      </w:r>
      <w:proofErr w:type="spellEnd"/>
      <w:r w:rsidR="00874FA7" w:rsidRPr="008E4EA3">
        <w:rPr>
          <w:rFonts w:ascii="Arial" w:hAnsi="Arial" w:cs="Arial"/>
          <w:lang w:val="en-US"/>
        </w:rPr>
        <w:t xml:space="preserve">: </w:t>
      </w:r>
      <w:proofErr w:type="spellStart"/>
      <w:r w:rsidR="00874FA7" w:rsidRPr="008E4EA3">
        <w:rPr>
          <w:rFonts w:ascii="Arial" w:hAnsi="Arial" w:cs="Arial"/>
          <w:lang w:val="en-US"/>
        </w:rPr>
        <w:t>Climacell</w:t>
      </w:r>
      <w:proofErr w:type="spellEnd"/>
    </w:p>
    <w:p w:rsidR="00874FA7" w:rsidRPr="008E4EA3" w:rsidRDefault="00874FA7" w:rsidP="00874FA7">
      <w:pPr>
        <w:spacing w:after="0" w:line="240" w:lineRule="auto"/>
        <w:rPr>
          <w:rFonts w:ascii="Arial" w:hAnsi="Arial" w:cs="Arial"/>
          <w:lang w:val="en-US"/>
        </w:rPr>
      </w:pPr>
    </w:p>
    <w:p w:rsidR="00874FA7" w:rsidRPr="008E4EA3" w:rsidRDefault="008E4EA3" w:rsidP="00874FA7">
      <w:pPr>
        <w:spacing w:after="0" w:line="240" w:lineRule="auto"/>
        <w:rPr>
          <w:rFonts w:ascii="Arial" w:hAnsi="Arial" w:cs="Arial"/>
          <w:i/>
          <w:lang w:val="en-US"/>
        </w:rPr>
      </w:pPr>
      <w:r w:rsidRPr="008E4EA3">
        <w:rPr>
          <w:rFonts w:ascii="Arial" w:hAnsi="Arial" w:cs="Arial"/>
          <w:i/>
          <w:lang w:val="en-US"/>
        </w:rPr>
        <w:t xml:space="preserve"> </w:t>
      </w:r>
      <w:r w:rsidR="00874FA7" w:rsidRPr="008E4EA3">
        <w:rPr>
          <w:rFonts w:ascii="Arial" w:hAnsi="Arial" w:cs="Arial"/>
          <w:i/>
          <w:lang w:val="en-US"/>
        </w:rPr>
        <w:t>[Climacell_inside_Fachwerkhaus.jpg]</w:t>
      </w:r>
    </w:p>
    <w:p w:rsidR="00874FA7" w:rsidRDefault="00874FA7" w:rsidP="00874FA7">
      <w:pPr>
        <w:spacing w:after="0" w:line="240" w:lineRule="auto"/>
        <w:rPr>
          <w:rFonts w:ascii="Arial" w:hAnsi="Arial" w:cs="Arial"/>
          <w:lang w:val="de-AT"/>
        </w:rPr>
      </w:pPr>
      <w:proofErr w:type="spellStart"/>
      <w:r>
        <w:rPr>
          <w:rFonts w:ascii="Arial" w:hAnsi="Arial" w:cs="Arial"/>
          <w:lang w:val="de-AT"/>
        </w:rPr>
        <w:t>Cellulosefasern</w:t>
      </w:r>
      <w:proofErr w:type="spellEnd"/>
      <w:r>
        <w:rPr>
          <w:rFonts w:ascii="Arial" w:hAnsi="Arial" w:cs="Arial"/>
          <w:lang w:val="de-AT"/>
        </w:rPr>
        <w:t xml:space="preserve"> als Innendämmung passen aufgrund ihrer </w:t>
      </w:r>
      <w:r w:rsidR="00431745">
        <w:rPr>
          <w:rFonts w:ascii="Arial" w:hAnsi="Arial" w:cs="Arial"/>
        </w:rPr>
        <w:t xml:space="preserve">kapillaren Saugfähigkeit </w:t>
      </w:r>
      <w:r>
        <w:rPr>
          <w:rFonts w:ascii="Arial" w:hAnsi="Arial" w:cs="Arial"/>
          <w:lang w:val="de-AT"/>
        </w:rPr>
        <w:t xml:space="preserve">sehr gut zu historischen Baumaterialien beispielsweise in einem Fachwerkhaus. </w:t>
      </w:r>
    </w:p>
    <w:p w:rsidR="00874FA7" w:rsidRPr="00296FFC" w:rsidRDefault="00431745" w:rsidP="00874FA7">
      <w:pPr>
        <w:spacing w:after="0" w:line="240" w:lineRule="auto"/>
        <w:rPr>
          <w:rFonts w:ascii="Arial" w:hAnsi="Arial" w:cs="Arial"/>
          <w:lang w:val="en-US"/>
        </w:rPr>
      </w:pPr>
      <w:proofErr w:type="spellStart"/>
      <w:r w:rsidRPr="00296FFC">
        <w:rPr>
          <w:rFonts w:ascii="Arial" w:hAnsi="Arial" w:cs="Arial"/>
          <w:lang w:val="en-US"/>
        </w:rPr>
        <w:t>Foto</w:t>
      </w:r>
      <w:proofErr w:type="spellEnd"/>
      <w:r w:rsidR="00874FA7" w:rsidRPr="00296FFC">
        <w:rPr>
          <w:rFonts w:ascii="Arial" w:hAnsi="Arial" w:cs="Arial"/>
          <w:lang w:val="en-US"/>
        </w:rPr>
        <w:t xml:space="preserve">: </w:t>
      </w:r>
      <w:proofErr w:type="spellStart"/>
      <w:r w:rsidR="00874FA7" w:rsidRPr="00296FFC">
        <w:rPr>
          <w:rFonts w:ascii="Arial" w:hAnsi="Arial" w:cs="Arial"/>
          <w:lang w:val="en-US"/>
        </w:rPr>
        <w:t>Climacell</w:t>
      </w:r>
      <w:proofErr w:type="spellEnd"/>
    </w:p>
    <w:p w:rsidR="00874FA7" w:rsidRPr="00296FFC" w:rsidRDefault="00874FA7" w:rsidP="00874FA7">
      <w:pPr>
        <w:spacing w:after="0"/>
        <w:rPr>
          <w:rFonts w:ascii="Arial" w:hAnsi="Arial" w:cs="Arial"/>
          <w:lang w:val="en-US"/>
        </w:rPr>
      </w:pPr>
    </w:p>
    <w:p w:rsidR="00431745" w:rsidRPr="00296FFC" w:rsidRDefault="00431745" w:rsidP="00431745">
      <w:pPr>
        <w:spacing w:after="0" w:line="240" w:lineRule="auto"/>
        <w:rPr>
          <w:rFonts w:ascii="Arial" w:hAnsi="Arial" w:cs="Arial"/>
          <w:i/>
          <w:lang w:val="en-US"/>
        </w:rPr>
      </w:pPr>
      <w:r w:rsidRPr="00296FFC">
        <w:rPr>
          <w:rFonts w:ascii="Arial" w:hAnsi="Arial" w:cs="Arial"/>
          <w:i/>
          <w:lang w:val="en-US"/>
        </w:rPr>
        <w:t>[Climacell_inside_</w:t>
      </w:r>
      <w:r w:rsidR="00296FFC" w:rsidRPr="00296FFC">
        <w:rPr>
          <w:rFonts w:ascii="Arial" w:hAnsi="Arial" w:cs="Arial"/>
          <w:i/>
          <w:lang w:val="en-US"/>
        </w:rPr>
        <w:t>Spruehen</w:t>
      </w:r>
      <w:r w:rsidRPr="00296FFC">
        <w:rPr>
          <w:rFonts w:ascii="Arial" w:hAnsi="Arial" w:cs="Arial"/>
          <w:i/>
          <w:lang w:val="en-US"/>
        </w:rPr>
        <w:t>.jpg]</w:t>
      </w:r>
    </w:p>
    <w:p w:rsidR="00431745" w:rsidRPr="000B3C3C" w:rsidRDefault="00431745" w:rsidP="00431745">
      <w:pPr>
        <w:spacing w:after="0" w:line="240" w:lineRule="auto"/>
        <w:rPr>
          <w:rFonts w:ascii="Arial" w:hAnsi="Arial" w:cs="Arial"/>
          <w:lang w:val="de-AT"/>
        </w:rPr>
      </w:pPr>
      <w:r>
        <w:rPr>
          <w:rFonts w:ascii="Arial" w:hAnsi="Arial" w:cs="Arial"/>
          <w:lang w:val="de-AT"/>
        </w:rPr>
        <w:t xml:space="preserve">Mit einem geringen </w:t>
      </w:r>
      <w:r w:rsidR="0032096B">
        <w:rPr>
          <w:rFonts w:ascii="Arial" w:hAnsi="Arial" w:cs="Arial"/>
          <w:lang w:val="de-AT"/>
        </w:rPr>
        <w:t>Kleberanteil</w:t>
      </w:r>
      <w:r>
        <w:rPr>
          <w:rFonts w:ascii="Arial" w:hAnsi="Arial" w:cs="Arial"/>
          <w:lang w:val="de-AT"/>
        </w:rPr>
        <w:t xml:space="preserve"> werden die schadstoffgeprüften </w:t>
      </w:r>
      <w:proofErr w:type="spellStart"/>
      <w:r>
        <w:rPr>
          <w:rFonts w:ascii="Arial" w:hAnsi="Arial" w:cs="Arial"/>
          <w:lang w:val="de-AT"/>
        </w:rPr>
        <w:t>Cellulosedämmungen</w:t>
      </w:r>
      <w:proofErr w:type="spellEnd"/>
      <w:r>
        <w:rPr>
          <w:rFonts w:ascii="Arial" w:hAnsi="Arial" w:cs="Arial"/>
          <w:lang w:val="de-AT"/>
        </w:rPr>
        <w:t xml:space="preserve"> mittels Spezialmaschinen im Sprühverfahren auf die Innenwand aufgebracht.</w:t>
      </w:r>
      <w:r w:rsidRPr="000B3C3C">
        <w:rPr>
          <w:rFonts w:ascii="Arial" w:hAnsi="Arial" w:cs="Arial"/>
          <w:lang w:val="de-AT"/>
        </w:rPr>
        <w:br/>
      </w:r>
      <w:r>
        <w:rPr>
          <w:rFonts w:ascii="Arial" w:hAnsi="Arial" w:cs="Arial"/>
          <w:lang w:val="de-AT"/>
        </w:rPr>
        <w:t>Foto</w:t>
      </w:r>
      <w:r w:rsidRPr="000B3C3C">
        <w:rPr>
          <w:rFonts w:ascii="Arial" w:hAnsi="Arial" w:cs="Arial"/>
          <w:lang w:val="de-AT"/>
        </w:rPr>
        <w:t xml:space="preserve">: </w:t>
      </w:r>
      <w:proofErr w:type="spellStart"/>
      <w:r w:rsidRPr="000B3C3C">
        <w:rPr>
          <w:rFonts w:ascii="Arial" w:hAnsi="Arial" w:cs="Arial"/>
          <w:lang w:val="de-AT"/>
        </w:rPr>
        <w:t>Climacell</w:t>
      </w:r>
      <w:proofErr w:type="spellEnd"/>
    </w:p>
    <w:p w:rsidR="00431745" w:rsidRDefault="00431745" w:rsidP="00874FA7">
      <w:pPr>
        <w:spacing w:after="0"/>
        <w:rPr>
          <w:rFonts w:ascii="Arial" w:hAnsi="Arial" w:cs="Arial"/>
        </w:rPr>
      </w:pPr>
    </w:p>
    <w:p w:rsidR="00874FA7" w:rsidRPr="000B3C3C" w:rsidRDefault="004A3FDD">
      <w:pPr>
        <w:spacing w:after="0" w:line="240" w:lineRule="auto"/>
        <w:rPr>
          <w:rFonts w:ascii="Arial" w:hAnsi="Arial" w:cs="Arial"/>
          <w:i/>
          <w:lang w:val="de-AT"/>
        </w:rPr>
      </w:pPr>
      <w:r w:rsidRPr="000B3C3C">
        <w:rPr>
          <w:rFonts w:ascii="Arial" w:hAnsi="Arial" w:cs="Arial"/>
          <w:i/>
          <w:lang w:val="de-AT"/>
        </w:rPr>
        <w:t>[Climacell_IQUH_Produktprüfung.jpg]</w:t>
      </w:r>
    </w:p>
    <w:p w:rsidR="00874FA7" w:rsidRPr="000B3C3C" w:rsidRDefault="004A3FDD">
      <w:pPr>
        <w:spacing w:after="0" w:line="240" w:lineRule="auto"/>
        <w:rPr>
          <w:rFonts w:ascii="Arial" w:hAnsi="Arial" w:cs="Arial"/>
          <w:lang w:val="de-AT"/>
        </w:rPr>
      </w:pPr>
      <w:r w:rsidRPr="000B3C3C">
        <w:rPr>
          <w:rFonts w:ascii="Arial" w:hAnsi="Arial" w:cs="Arial"/>
          <w:lang w:val="de-AT"/>
        </w:rPr>
        <w:t xml:space="preserve">Der Innendämmstoff </w:t>
      </w:r>
      <w:proofErr w:type="spellStart"/>
      <w:r w:rsidRPr="000B3C3C">
        <w:rPr>
          <w:rFonts w:ascii="Arial" w:hAnsi="Arial" w:cs="Arial"/>
          <w:lang w:val="de-AT"/>
        </w:rPr>
        <w:t>climacell</w:t>
      </w:r>
      <w:proofErr w:type="spellEnd"/>
      <w:r w:rsidRPr="000B3C3C">
        <w:rPr>
          <w:rFonts w:ascii="Arial" w:hAnsi="Arial" w:cs="Arial"/>
          <w:lang w:val="de-AT"/>
        </w:rPr>
        <w:t xml:space="preserve"> </w:t>
      </w:r>
      <w:r w:rsidR="00DF3158">
        <w:rPr>
          <w:rFonts w:ascii="Arial" w:hAnsi="Arial" w:cs="Arial"/>
          <w:lang w:val="de-AT"/>
        </w:rPr>
        <w:t>„</w:t>
      </w:r>
      <w:proofErr w:type="spellStart"/>
      <w:r w:rsidRPr="000B3C3C">
        <w:rPr>
          <w:rFonts w:ascii="Arial" w:hAnsi="Arial" w:cs="Arial"/>
          <w:lang w:val="de-AT"/>
        </w:rPr>
        <w:t>inside</w:t>
      </w:r>
      <w:proofErr w:type="spellEnd"/>
      <w:r w:rsidR="00DF3158">
        <w:rPr>
          <w:rFonts w:ascii="Arial" w:hAnsi="Arial" w:cs="Arial"/>
          <w:lang w:val="de-AT"/>
        </w:rPr>
        <w:t>“</w:t>
      </w:r>
      <w:r w:rsidRPr="000B3C3C">
        <w:rPr>
          <w:rFonts w:ascii="Arial" w:hAnsi="Arial" w:cs="Arial"/>
          <w:lang w:val="de-AT"/>
        </w:rPr>
        <w:t xml:space="preserve"> ist vom IQUH </w:t>
      </w:r>
      <w:proofErr w:type="spellStart"/>
      <w:r w:rsidRPr="000B3C3C">
        <w:rPr>
          <w:rFonts w:ascii="Arial" w:hAnsi="Arial" w:cs="Arial"/>
          <w:lang w:val="de-AT"/>
        </w:rPr>
        <w:t>Weikersheim</w:t>
      </w:r>
      <w:proofErr w:type="spellEnd"/>
      <w:r w:rsidRPr="000B3C3C">
        <w:rPr>
          <w:rFonts w:ascii="Arial" w:hAnsi="Arial" w:cs="Arial"/>
          <w:lang w:val="de-AT"/>
        </w:rPr>
        <w:t xml:space="preserve"> zertifiziert.</w:t>
      </w:r>
      <w:r w:rsidRPr="000B3C3C">
        <w:rPr>
          <w:rFonts w:ascii="Arial" w:hAnsi="Arial" w:cs="Arial"/>
          <w:lang w:val="de-AT"/>
        </w:rPr>
        <w:br/>
        <w:t xml:space="preserve">Bild: </w:t>
      </w:r>
      <w:proofErr w:type="spellStart"/>
      <w:r w:rsidRPr="000B3C3C">
        <w:rPr>
          <w:rFonts w:ascii="Arial" w:hAnsi="Arial" w:cs="Arial"/>
          <w:lang w:val="de-AT"/>
        </w:rPr>
        <w:t>Climacell</w:t>
      </w:r>
      <w:proofErr w:type="spellEnd"/>
    </w:p>
    <w:p w:rsidR="007E5510" w:rsidRDefault="007E5510" w:rsidP="00874FA7">
      <w:pPr>
        <w:spacing w:after="0"/>
        <w:rPr>
          <w:rFonts w:ascii="Arial" w:hAnsi="Arial" w:cs="Arial"/>
          <w:b/>
          <w:lang w:val="de-AT"/>
        </w:rPr>
      </w:pPr>
    </w:p>
    <w:p w:rsidR="007E5510" w:rsidRDefault="007E5510" w:rsidP="00874FA7">
      <w:pPr>
        <w:spacing w:after="0"/>
        <w:rPr>
          <w:rFonts w:ascii="Arial" w:hAnsi="Arial" w:cs="Arial"/>
          <w:b/>
          <w:lang w:val="de-AT"/>
        </w:rPr>
      </w:pPr>
    </w:p>
    <w:p w:rsidR="00874FA7" w:rsidRPr="00FF2ED5" w:rsidRDefault="004A3FDD" w:rsidP="00874FA7">
      <w:pPr>
        <w:spacing w:after="0"/>
        <w:rPr>
          <w:rFonts w:ascii="Arial" w:hAnsi="Arial" w:cs="Arial"/>
          <w:lang w:val="de-AT"/>
        </w:rPr>
      </w:pPr>
      <w:r w:rsidRPr="00FF2ED5">
        <w:rPr>
          <w:rFonts w:ascii="Arial" w:hAnsi="Arial" w:cs="Arial"/>
          <w:b/>
          <w:lang w:val="de-AT"/>
        </w:rPr>
        <w:t>Kontakt</w:t>
      </w:r>
      <w:r w:rsidRPr="00FF2ED5">
        <w:rPr>
          <w:rFonts w:ascii="Arial" w:hAnsi="Arial" w:cs="Arial"/>
          <w:lang w:val="de-AT"/>
        </w:rPr>
        <w:t>:</w:t>
      </w:r>
    </w:p>
    <w:p w:rsidR="00874FA7" w:rsidRDefault="004A3FDD" w:rsidP="00874FA7">
      <w:pPr>
        <w:tabs>
          <w:tab w:val="left" w:pos="4253"/>
        </w:tabs>
        <w:spacing w:after="0"/>
        <w:rPr>
          <w:rFonts w:ascii="Arial" w:hAnsi="Arial" w:cs="Arial"/>
          <w:lang w:val="de-AT"/>
        </w:rPr>
      </w:pPr>
      <w:proofErr w:type="spellStart"/>
      <w:r>
        <w:rPr>
          <w:rFonts w:ascii="Arial" w:hAnsi="Arial" w:cs="Arial"/>
          <w:lang w:val="de-AT"/>
        </w:rPr>
        <w:t>Climacell</w:t>
      </w:r>
      <w:proofErr w:type="spellEnd"/>
      <w:r>
        <w:rPr>
          <w:rFonts w:ascii="Arial" w:hAnsi="Arial" w:cs="Arial"/>
          <w:lang w:val="de-AT"/>
        </w:rPr>
        <w:t xml:space="preserve"> </w:t>
      </w:r>
    </w:p>
    <w:p w:rsidR="00874FA7" w:rsidRDefault="004A3FDD" w:rsidP="00874FA7">
      <w:pPr>
        <w:tabs>
          <w:tab w:val="left" w:pos="4253"/>
        </w:tabs>
        <w:spacing w:after="0"/>
        <w:rPr>
          <w:rFonts w:ascii="Arial" w:hAnsi="Arial" w:cs="Arial"/>
          <w:lang w:val="de-AT"/>
        </w:rPr>
      </w:pPr>
      <w:r>
        <w:rPr>
          <w:rFonts w:ascii="Arial" w:hAnsi="Arial" w:cs="Arial"/>
          <w:lang w:val="de-AT"/>
        </w:rPr>
        <w:t xml:space="preserve">CWA </w:t>
      </w:r>
      <w:proofErr w:type="spellStart"/>
      <w:r>
        <w:rPr>
          <w:rFonts w:ascii="Arial" w:hAnsi="Arial" w:cs="Arial"/>
          <w:lang w:val="de-AT"/>
        </w:rPr>
        <w:t>Cellulosewerk</w:t>
      </w:r>
      <w:proofErr w:type="spellEnd"/>
      <w:r>
        <w:rPr>
          <w:rFonts w:ascii="Arial" w:hAnsi="Arial" w:cs="Arial"/>
          <w:lang w:val="de-AT"/>
        </w:rPr>
        <w:t xml:space="preserve"> Angelbachtal GmbH</w:t>
      </w:r>
    </w:p>
    <w:p w:rsidR="00874FA7" w:rsidRPr="006F0A44" w:rsidRDefault="004A3FDD" w:rsidP="00874FA7">
      <w:pPr>
        <w:tabs>
          <w:tab w:val="left" w:pos="4253"/>
        </w:tabs>
        <w:spacing w:after="0"/>
        <w:rPr>
          <w:rFonts w:ascii="Arial" w:hAnsi="Arial" w:cs="Arial"/>
          <w:lang w:val="de-AT"/>
        </w:rPr>
      </w:pPr>
      <w:r w:rsidRPr="006F0A44">
        <w:rPr>
          <w:rFonts w:ascii="Arial" w:hAnsi="Arial" w:cs="Arial"/>
          <w:lang w:val="de-AT"/>
        </w:rPr>
        <w:t>Gerhard Huber</w:t>
      </w:r>
    </w:p>
    <w:p w:rsidR="00874FA7" w:rsidRPr="006F0A44" w:rsidRDefault="004A3FDD" w:rsidP="00874FA7">
      <w:pPr>
        <w:tabs>
          <w:tab w:val="left" w:pos="4253"/>
        </w:tabs>
        <w:spacing w:after="0"/>
        <w:rPr>
          <w:rFonts w:ascii="Arial" w:hAnsi="Arial" w:cs="Arial"/>
        </w:rPr>
      </w:pPr>
      <w:proofErr w:type="spellStart"/>
      <w:r w:rsidRPr="006F0A44">
        <w:rPr>
          <w:rFonts w:ascii="Arial" w:hAnsi="Arial" w:cs="Arial"/>
        </w:rPr>
        <w:t>Etzwiesenstraße</w:t>
      </w:r>
      <w:proofErr w:type="spellEnd"/>
      <w:r w:rsidRPr="006F0A44">
        <w:rPr>
          <w:rFonts w:ascii="Arial" w:hAnsi="Arial" w:cs="Arial"/>
        </w:rPr>
        <w:t xml:space="preserve"> 12 </w:t>
      </w:r>
      <w:r w:rsidRPr="006F0A44">
        <w:rPr>
          <w:rFonts w:ascii="Arial" w:hAnsi="Arial" w:cs="Arial"/>
        </w:rPr>
        <w:br/>
        <w:t xml:space="preserve">D-74918 Angelbachtal </w:t>
      </w:r>
      <w:r w:rsidRPr="006F0A44">
        <w:rPr>
          <w:rFonts w:ascii="Arial" w:hAnsi="Arial" w:cs="Arial"/>
        </w:rPr>
        <w:br/>
        <w:t xml:space="preserve">Fon: +49 (0)7265 - 9131-0 </w:t>
      </w:r>
      <w:r w:rsidRPr="006F0A44">
        <w:rPr>
          <w:rFonts w:ascii="Arial" w:hAnsi="Arial" w:cs="Arial"/>
        </w:rPr>
        <w:br/>
        <w:t xml:space="preserve">Fax: +49 (0)7265 - 9131-21 </w:t>
      </w:r>
      <w:r w:rsidRPr="006F0A44">
        <w:rPr>
          <w:rFonts w:ascii="Arial" w:hAnsi="Arial" w:cs="Arial"/>
        </w:rPr>
        <w:br/>
        <w:t xml:space="preserve">E-Mail: </w:t>
      </w:r>
      <w:hyperlink r:id="rId9" w:history="1">
        <w:r w:rsidRPr="006F0A44">
          <w:rPr>
            <w:rStyle w:val="Hyperlink"/>
            <w:rFonts w:ascii="Arial" w:hAnsi="Arial" w:cs="Arial"/>
            <w:color w:val="auto"/>
          </w:rPr>
          <w:t>info@climacell.de</w:t>
        </w:r>
      </w:hyperlink>
      <w:r w:rsidRPr="006F0A44">
        <w:rPr>
          <w:rFonts w:ascii="Arial" w:hAnsi="Arial" w:cs="Arial"/>
        </w:rPr>
        <w:t xml:space="preserve"> </w:t>
      </w:r>
      <w:r w:rsidRPr="006F0A44">
        <w:rPr>
          <w:rFonts w:ascii="Arial" w:hAnsi="Arial" w:cs="Arial"/>
        </w:rPr>
        <w:br/>
        <w:t xml:space="preserve">Web: </w:t>
      </w:r>
      <w:hyperlink r:id="rId10" w:tgtFrame="_blank" w:history="1">
        <w:r w:rsidRPr="006F0A44">
          <w:rPr>
            <w:rStyle w:val="Hyperlink"/>
            <w:rFonts w:ascii="Arial" w:hAnsi="Arial" w:cs="Arial"/>
            <w:color w:val="auto"/>
          </w:rPr>
          <w:t>www.climacell.de</w:t>
        </w:r>
      </w:hyperlink>
    </w:p>
    <w:p w:rsidR="00874FA7" w:rsidRPr="006F0A44" w:rsidRDefault="00874FA7" w:rsidP="00874FA7">
      <w:pPr>
        <w:tabs>
          <w:tab w:val="left" w:pos="4253"/>
        </w:tabs>
        <w:spacing w:after="0"/>
        <w:rPr>
          <w:rFonts w:ascii="Arial" w:hAnsi="Arial" w:cs="Arial"/>
        </w:rPr>
      </w:pPr>
    </w:p>
    <w:p w:rsidR="00874FA7" w:rsidRPr="006F0A44" w:rsidRDefault="00874FA7" w:rsidP="00874FA7">
      <w:pPr>
        <w:tabs>
          <w:tab w:val="left" w:pos="4253"/>
        </w:tabs>
        <w:spacing w:after="0"/>
        <w:rPr>
          <w:rFonts w:ascii="Arial" w:hAnsi="Arial" w:cs="Arial"/>
        </w:rPr>
      </w:pPr>
    </w:p>
    <w:p w:rsidR="00874FA7" w:rsidRPr="006F0A44" w:rsidRDefault="004A3FDD" w:rsidP="00874FA7">
      <w:pPr>
        <w:tabs>
          <w:tab w:val="left" w:pos="4253"/>
        </w:tabs>
        <w:spacing w:after="0"/>
        <w:rPr>
          <w:rFonts w:ascii="Arial" w:hAnsi="Arial" w:cs="Arial"/>
          <w:lang w:val="en-US"/>
        </w:rPr>
      </w:pPr>
      <w:proofErr w:type="gramStart"/>
      <w:r w:rsidRPr="006F0A44">
        <w:rPr>
          <w:rFonts w:ascii="Arial" w:hAnsi="Arial" w:cs="Arial"/>
          <w:lang w:val="en-US"/>
        </w:rPr>
        <w:t>redtext</w:t>
      </w:r>
      <w:proofErr w:type="gramEnd"/>
      <w:r w:rsidRPr="006F0A44">
        <w:rPr>
          <w:rFonts w:ascii="Arial" w:hAnsi="Arial" w:cs="Arial"/>
          <w:lang w:val="en-US"/>
        </w:rPr>
        <w:t xml:space="preserve"> Public Relations</w:t>
      </w:r>
    </w:p>
    <w:p w:rsidR="00874FA7" w:rsidRPr="006F0A44" w:rsidRDefault="004A3FDD" w:rsidP="00874FA7">
      <w:pPr>
        <w:tabs>
          <w:tab w:val="left" w:pos="4253"/>
        </w:tabs>
        <w:spacing w:after="0"/>
        <w:rPr>
          <w:rFonts w:ascii="Arial" w:hAnsi="Arial" w:cs="Arial"/>
          <w:lang w:val="en-US"/>
        </w:rPr>
      </w:pPr>
      <w:r w:rsidRPr="006F0A44">
        <w:rPr>
          <w:rFonts w:ascii="Arial" w:hAnsi="Arial" w:cs="Arial"/>
          <w:lang w:val="en-US"/>
        </w:rPr>
        <w:t>Wiltrud Meyer</w:t>
      </w:r>
    </w:p>
    <w:p w:rsidR="00874FA7" w:rsidRPr="006F0A44" w:rsidRDefault="004A3FDD" w:rsidP="00874FA7">
      <w:pPr>
        <w:tabs>
          <w:tab w:val="left" w:pos="4253"/>
        </w:tabs>
        <w:spacing w:after="0"/>
        <w:rPr>
          <w:rFonts w:ascii="Arial" w:hAnsi="Arial" w:cs="Arial"/>
          <w:lang w:val="de-AT"/>
        </w:rPr>
      </w:pPr>
      <w:r w:rsidRPr="006F0A44">
        <w:rPr>
          <w:rFonts w:ascii="Arial" w:hAnsi="Arial" w:cs="Arial"/>
          <w:lang w:val="de-AT"/>
        </w:rPr>
        <w:t>Telefon: +49 (0)931 3209765-0</w:t>
      </w:r>
    </w:p>
    <w:p w:rsidR="00874FA7" w:rsidRPr="006F0A44" w:rsidRDefault="004A3FDD" w:rsidP="00874FA7">
      <w:pPr>
        <w:tabs>
          <w:tab w:val="left" w:pos="4253"/>
        </w:tabs>
        <w:spacing w:after="0"/>
        <w:rPr>
          <w:rFonts w:ascii="Arial" w:hAnsi="Arial" w:cs="Arial"/>
          <w:lang w:val="de-AT"/>
        </w:rPr>
      </w:pPr>
      <w:r w:rsidRPr="006F0A44">
        <w:rPr>
          <w:rFonts w:ascii="Arial" w:hAnsi="Arial" w:cs="Arial"/>
          <w:lang w:val="de-AT"/>
        </w:rPr>
        <w:t>Telefax: +49 (0)931 3209765-9</w:t>
      </w:r>
    </w:p>
    <w:p w:rsidR="00874FA7" w:rsidRPr="006F0A44" w:rsidRDefault="004A3FDD" w:rsidP="00874FA7">
      <w:pPr>
        <w:tabs>
          <w:tab w:val="left" w:pos="4253"/>
        </w:tabs>
        <w:spacing w:after="0"/>
        <w:rPr>
          <w:rStyle w:val="Hyperlink"/>
          <w:color w:val="auto"/>
        </w:rPr>
      </w:pPr>
      <w:r w:rsidRPr="006F0A44">
        <w:rPr>
          <w:rFonts w:ascii="Arial" w:hAnsi="Arial" w:cs="Arial"/>
          <w:lang w:val="de-AT"/>
        </w:rPr>
        <w:t>meyer@red-text.de</w:t>
      </w:r>
    </w:p>
    <w:p w:rsidR="00874FA7" w:rsidRPr="006F0A44" w:rsidRDefault="00874FA7" w:rsidP="00874FA7">
      <w:pPr>
        <w:tabs>
          <w:tab w:val="left" w:pos="4253"/>
        </w:tabs>
        <w:spacing w:after="0"/>
        <w:rPr>
          <w:rStyle w:val="Hyperlink"/>
          <w:color w:val="auto"/>
        </w:rPr>
      </w:pPr>
    </w:p>
    <w:p w:rsidR="00874FA7" w:rsidRPr="006F0A44" w:rsidRDefault="004A3FDD" w:rsidP="00874FA7">
      <w:pPr>
        <w:tabs>
          <w:tab w:val="left" w:pos="4253"/>
        </w:tabs>
        <w:spacing w:after="0"/>
        <w:rPr>
          <w:rFonts w:ascii="Arial" w:hAnsi="Arial" w:cs="Arial"/>
          <w:b/>
          <w:lang w:val="de-AT"/>
        </w:rPr>
      </w:pPr>
      <w:r w:rsidRPr="006F0A44">
        <w:rPr>
          <w:rStyle w:val="Hyperlink"/>
          <w:rFonts w:ascii="Arial" w:hAnsi="Arial" w:cs="Arial"/>
          <w:b/>
          <w:color w:val="auto"/>
          <w:u w:val="none"/>
          <w:lang w:val="de-AT"/>
        </w:rPr>
        <w:t>Belege bitte an redtext Public Relations.</w:t>
      </w:r>
    </w:p>
    <w:p w:rsidR="00874FA7" w:rsidRPr="006F0A44" w:rsidRDefault="00874FA7" w:rsidP="00874FA7">
      <w:pPr>
        <w:spacing w:after="0"/>
        <w:rPr>
          <w:rFonts w:ascii="Arial" w:hAnsi="Arial" w:cs="Arial"/>
          <w:lang w:val="de-AT"/>
        </w:rPr>
      </w:pPr>
    </w:p>
    <w:p w:rsidR="00874FA7" w:rsidRPr="006F0A44" w:rsidRDefault="00874FA7" w:rsidP="00874FA7">
      <w:pPr>
        <w:spacing w:after="0" w:line="240" w:lineRule="auto"/>
        <w:rPr>
          <w:rFonts w:ascii="Arial" w:eastAsia="Times New Roman" w:hAnsi="Arial" w:cs="Arial"/>
          <w:b/>
          <w:lang w:val="de-AT" w:eastAsia="de-DE"/>
        </w:rPr>
      </w:pPr>
    </w:p>
    <w:sectPr w:rsidR="00874FA7" w:rsidRPr="006F0A44" w:rsidSect="00874FA7">
      <w:headerReference w:type="default" r:id="rId11"/>
      <w:pgSz w:w="11906" w:h="16838"/>
      <w:pgMar w:top="2694" w:right="2550" w:bottom="1134"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4FA7" w:rsidRDefault="00874FA7" w:rsidP="00FA09C0">
      <w:pPr>
        <w:spacing w:after="0" w:line="240" w:lineRule="auto"/>
      </w:pPr>
      <w:r>
        <w:separator/>
      </w:r>
    </w:p>
  </w:endnote>
  <w:endnote w:type="continuationSeparator" w:id="0">
    <w:p w:rsidR="00874FA7" w:rsidRDefault="00874FA7" w:rsidP="00FA09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4FA7" w:rsidRDefault="00874FA7" w:rsidP="00FA09C0">
      <w:pPr>
        <w:spacing w:after="0" w:line="240" w:lineRule="auto"/>
      </w:pPr>
      <w:r>
        <w:separator/>
      </w:r>
    </w:p>
  </w:footnote>
  <w:footnote w:type="continuationSeparator" w:id="0">
    <w:p w:rsidR="00874FA7" w:rsidRDefault="00874FA7" w:rsidP="00FA09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4FA7" w:rsidRPr="00397D33" w:rsidRDefault="00874FA7" w:rsidP="00874FA7">
    <w:pPr>
      <w:pStyle w:val="Kopfzeile"/>
      <w:tabs>
        <w:tab w:val="clear" w:pos="4536"/>
        <w:tab w:val="clear" w:pos="9072"/>
        <w:tab w:val="left" w:pos="180"/>
        <w:tab w:val="left" w:pos="7938"/>
      </w:tabs>
      <w:rPr>
        <w:rFonts w:ascii="Arial Black" w:hAnsi="Arial Black"/>
        <w:color w:val="4A442A" w:themeColor="background2" w:themeShade="40"/>
      </w:rPr>
    </w:pPr>
    <w:r w:rsidRPr="00397D33">
      <w:rPr>
        <w:rFonts w:ascii="Arial Black" w:hAnsi="Arial Black"/>
        <w:color w:val="4A442A" w:themeColor="background2" w:themeShade="40"/>
      </w:rPr>
      <w:tab/>
    </w:r>
  </w:p>
  <w:p w:rsidR="00874FA7" w:rsidRPr="008552A4" w:rsidRDefault="00874FA7" w:rsidP="00874FA7">
    <w:pPr>
      <w:pStyle w:val="Kopfzeile"/>
      <w:tabs>
        <w:tab w:val="clear" w:pos="4536"/>
        <w:tab w:val="clear" w:pos="9072"/>
        <w:tab w:val="left" w:pos="7938"/>
      </w:tabs>
    </w:pPr>
    <w:r>
      <w:rPr>
        <w:noProof/>
        <w:lang w:eastAsia="de-DE"/>
      </w:rPr>
      <w:drawing>
        <wp:anchor distT="0" distB="0" distL="114300" distR="114300" simplePos="0" relativeHeight="251658752" behindDoc="0" locked="0" layoutInCell="1" allowOverlap="1">
          <wp:simplePos x="0" y="0"/>
          <wp:positionH relativeFrom="column">
            <wp:posOffset>5123815</wp:posOffset>
          </wp:positionH>
          <wp:positionV relativeFrom="paragraph">
            <wp:posOffset>441325</wp:posOffset>
          </wp:positionV>
          <wp:extent cx="1343025" cy="398780"/>
          <wp:effectExtent l="0" t="0" r="9525" b="127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dTexttypo ohne Unterzeil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43025" cy="398780"/>
                  </a:xfrm>
                  <a:prstGeom prst="rect">
                    <a:avLst/>
                  </a:prstGeom>
                </pic:spPr>
              </pic:pic>
            </a:graphicData>
          </a:graphic>
        </wp:anchor>
      </w:drawing>
    </w:r>
    <w:r w:rsidRPr="00397D33">
      <w:rPr>
        <w:rFonts w:ascii="Arial Black" w:hAnsi="Arial Black"/>
        <w:color w:val="4A442A" w:themeColor="background2" w:themeShade="40"/>
      </w:rPr>
      <w:t xml:space="preserve">P R E S </w:t>
    </w:r>
    <w:proofErr w:type="spellStart"/>
    <w:r w:rsidRPr="00397D33">
      <w:rPr>
        <w:rFonts w:ascii="Arial Black" w:hAnsi="Arial Black"/>
        <w:color w:val="4A442A" w:themeColor="background2" w:themeShade="40"/>
      </w:rPr>
      <w:t>S</w:t>
    </w:r>
    <w:proofErr w:type="spellEnd"/>
    <w:r w:rsidRPr="00397D33">
      <w:rPr>
        <w:rFonts w:ascii="Arial Black" w:hAnsi="Arial Black"/>
        <w:color w:val="4A442A" w:themeColor="background2" w:themeShade="40"/>
      </w:rPr>
      <w:t xml:space="preserve"> E M I T </w:t>
    </w:r>
    <w:proofErr w:type="spellStart"/>
    <w:r w:rsidRPr="00397D33">
      <w:rPr>
        <w:rFonts w:ascii="Arial Black" w:hAnsi="Arial Black"/>
        <w:color w:val="4A442A" w:themeColor="background2" w:themeShade="40"/>
      </w:rPr>
      <w:t>T</w:t>
    </w:r>
    <w:proofErr w:type="spellEnd"/>
    <w:r w:rsidRPr="00397D33">
      <w:rPr>
        <w:rFonts w:ascii="Arial Black" w:hAnsi="Arial Black"/>
        <w:color w:val="4A442A" w:themeColor="background2" w:themeShade="40"/>
      </w:rPr>
      <w:t xml:space="preserve"> E I L U N G</w:t>
    </w:r>
    <w:r w:rsidRPr="0082215B">
      <w:rPr>
        <w:sz w:val="18"/>
        <w:szCs w:val="18"/>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4.8pt;height:44.4pt" o:bullet="t">
        <v:imagedata r:id="rId1" o:title="clip_image001"/>
      </v:shape>
    </w:pict>
  </w:numPicBullet>
  <w:abstractNum w:abstractNumId="0">
    <w:nsid w:val="13A60409"/>
    <w:multiLevelType w:val="hybridMultilevel"/>
    <w:tmpl w:val="1A6ADA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5882693"/>
    <w:multiLevelType w:val="hybridMultilevel"/>
    <w:tmpl w:val="FF4A5FB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nsid w:val="18AC3569"/>
    <w:multiLevelType w:val="hybridMultilevel"/>
    <w:tmpl w:val="C7022BC2"/>
    <w:lvl w:ilvl="0" w:tplc="E3F0EBD4">
      <w:numFmt w:val="bullet"/>
      <w:lvlText w:val=""/>
      <w:lvlJc w:val="left"/>
      <w:pPr>
        <w:ind w:left="720" w:hanging="360"/>
      </w:pPr>
      <w:rPr>
        <w:rFonts w:ascii="Symbol" w:eastAsia="Calibri" w:hAnsi="Symbo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
    <w:nsid w:val="391D3A3D"/>
    <w:multiLevelType w:val="hybridMultilevel"/>
    <w:tmpl w:val="D6C60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40D14963"/>
    <w:multiLevelType w:val="hybridMultilevel"/>
    <w:tmpl w:val="2CBC7AA8"/>
    <w:lvl w:ilvl="0" w:tplc="F14463CE">
      <w:start w:val="1"/>
      <w:numFmt w:val="bullet"/>
      <w:lvlText w:val=""/>
      <w:lvlPicBulletId w:val="0"/>
      <w:lvlJc w:val="left"/>
      <w:pPr>
        <w:tabs>
          <w:tab w:val="num" w:pos="720"/>
        </w:tabs>
        <w:ind w:left="720" w:hanging="360"/>
      </w:pPr>
      <w:rPr>
        <w:rFonts w:ascii="Symbol" w:hAnsi="Symbol" w:hint="default"/>
      </w:rPr>
    </w:lvl>
    <w:lvl w:ilvl="1" w:tplc="741021DA">
      <w:start w:val="1"/>
      <w:numFmt w:val="bullet"/>
      <w:lvlText w:val=""/>
      <w:lvlPicBulletId w:val="0"/>
      <w:lvlJc w:val="left"/>
      <w:pPr>
        <w:tabs>
          <w:tab w:val="num" w:pos="1440"/>
        </w:tabs>
        <w:ind w:left="1440" w:hanging="360"/>
      </w:pPr>
      <w:rPr>
        <w:rFonts w:ascii="Symbol" w:hAnsi="Symbol" w:hint="default"/>
      </w:rPr>
    </w:lvl>
    <w:lvl w:ilvl="2" w:tplc="F8B0263E">
      <w:start w:val="1"/>
      <w:numFmt w:val="decimal"/>
      <w:lvlText w:val="%3."/>
      <w:lvlJc w:val="left"/>
      <w:pPr>
        <w:tabs>
          <w:tab w:val="num" w:pos="2160"/>
        </w:tabs>
        <w:ind w:left="2160" w:hanging="360"/>
      </w:pPr>
    </w:lvl>
    <w:lvl w:ilvl="3" w:tplc="618C8C82">
      <w:start w:val="1"/>
      <w:numFmt w:val="decimal"/>
      <w:lvlText w:val="%4."/>
      <w:lvlJc w:val="left"/>
      <w:pPr>
        <w:tabs>
          <w:tab w:val="num" w:pos="2880"/>
        </w:tabs>
        <w:ind w:left="2880" w:hanging="360"/>
      </w:pPr>
    </w:lvl>
    <w:lvl w:ilvl="4" w:tplc="DF067FD0">
      <w:start w:val="1"/>
      <w:numFmt w:val="decimal"/>
      <w:lvlText w:val="%5."/>
      <w:lvlJc w:val="left"/>
      <w:pPr>
        <w:tabs>
          <w:tab w:val="num" w:pos="3600"/>
        </w:tabs>
        <w:ind w:left="3600" w:hanging="360"/>
      </w:pPr>
    </w:lvl>
    <w:lvl w:ilvl="5" w:tplc="CE2C1242">
      <w:start w:val="1"/>
      <w:numFmt w:val="decimal"/>
      <w:lvlText w:val="%6."/>
      <w:lvlJc w:val="left"/>
      <w:pPr>
        <w:tabs>
          <w:tab w:val="num" w:pos="4320"/>
        </w:tabs>
        <w:ind w:left="4320" w:hanging="360"/>
      </w:pPr>
    </w:lvl>
    <w:lvl w:ilvl="6" w:tplc="B6D6A582">
      <w:start w:val="1"/>
      <w:numFmt w:val="decimal"/>
      <w:lvlText w:val="%7."/>
      <w:lvlJc w:val="left"/>
      <w:pPr>
        <w:tabs>
          <w:tab w:val="num" w:pos="5040"/>
        </w:tabs>
        <w:ind w:left="5040" w:hanging="360"/>
      </w:pPr>
    </w:lvl>
    <w:lvl w:ilvl="7" w:tplc="E0EA15E4">
      <w:start w:val="1"/>
      <w:numFmt w:val="decimal"/>
      <w:lvlText w:val="%8."/>
      <w:lvlJc w:val="left"/>
      <w:pPr>
        <w:tabs>
          <w:tab w:val="num" w:pos="5760"/>
        </w:tabs>
        <w:ind w:left="5760" w:hanging="360"/>
      </w:pPr>
    </w:lvl>
    <w:lvl w:ilvl="8" w:tplc="3580EF9A">
      <w:start w:val="1"/>
      <w:numFmt w:val="decimal"/>
      <w:lvlText w:val="%9."/>
      <w:lvlJc w:val="left"/>
      <w:pPr>
        <w:tabs>
          <w:tab w:val="num" w:pos="6480"/>
        </w:tabs>
        <w:ind w:left="6480" w:hanging="360"/>
      </w:pPr>
    </w:lvl>
  </w:abstractNum>
  <w:abstractNum w:abstractNumId="5">
    <w:nsid w:val="6BAB51CD"/>
    <w:multiLevelType w:val="hybridMultilevel"/>
    <w:tmpl w:val="6E5EA7F6"/>
    <w:lvl w:ilvl="0" w:tplc="4406E7AC">
      <w:numFmt w:val="bullet"/>
      <w:lvlText w:val="-"/>
      <w:lvlJc w:val="left"/>
      <w:pPr>
        <w:ind w:left="720" w:hanging="360"/>
      </w:pPr>
      <w:rPr>
        <w:rFonts w:ascii="Garamond" w:eastAsia="Calibri" w:hAnsi="Garamond"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5"/>
  </w:num>
  <w:num w:numId="5">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9C0"/>
    <w:rsid w:val="000B7F92"/>
    <w:rsid w:val="00296FFC"/>
    <w:rsid w:val="002E7437"/>
    <w:rsid w:val="0032096B"/>
    <w:rsid w:val="0039739C"/>
    <w:rsid w:val="00431745"/>
    <w:rsid w:val="004A3FDD"/>
    <w:rsid w:val="005977A5"/>
    <w:rsid w:val="006F0A44"/>
    <w:rsid w:val="007D7511"/>
    <w:rsid w:val="007E5510"/>
    <w:rsid w:val="00841636"/>
    <w:rsid w:val="00874FA7"/>
    <w:rsid w:val="008A0AE6"/>
    <w:rsid w:val="008E4EA3"/>
    <w:rsid w:val="009F45B6"/>
    <w:rsid w:val="00A54C23"/>
    <w:rsid w:val="00CA421B"/>
    <w:rsid w:val="00D011E0"/>
    <w:rsid w:val="00D05FA7"/>
    <w:rsid w:val="00DF3158"/>
    <w:rsid w:val="00F26AF7"/>
    <w:rsid w:val="00FA09C0"/>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B5A18"/>
    <w:pPr>
      <w:spacing w:after="200" w:line="276" w:lineRule="auto"/>
    </w:pPr>
    <w:rPr>
      <w:sz w:val="22"/>
      <w:szCs w:val="22"/>
      <w:lang w:eastAsia="en-US"/>
    </w:rPr>
  </w:style>
  <w:style w:type="paragraph" w:styleId="berschrift1">
    <w:name w:val="heading 1"/>
    <w:basedOn w:val="Standard"/>
    <w:next w:val="Standard"/>
    <w:link w:val="berschrift1Zchn"/>
    <w:uiPriority w:val="9"/>
    <w:qFormat/>
    <w:rsid w:val="00DE2E2D"/>
    <w:pPr>
      <w:keepNext/>
      <w:spacing w:before="240" w:after="60"/>
      <w:outlineLvl w:val="0"/>
    </w:pPr>
    <w:rPr>
      <w:rFonts w:ascii="Cambria" w:eastAsia="Times New Roman" w:hAnsi="Cambria"/>
      <w:b/>
      <w:bCs/>
      <w:kern w:val="32"/>
      <w:sz w:val="32"/>
      <w:szCs w:val="32"/>
    </w:rPr>
  </w:style>
  <w:style w:type="paragraph" w:styleId="berschrift2">
    <w:name w:val="heading 2"/>
    <w:basedOn w:val="Standard"/>
    <w:next w:val="Standard"/>
    <w:link w:val="berschrift2Zchn"/>
    <w:uiPriority w:val="9"/>
    <w:semiHidden/>
    <w:unhideWhenUsed/>
    <w:qFormat/>
    <w:rsid w:val="003B4D5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A09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09C0"/>
  </w:style>
  <w:style w:type="paragraph" w:styleId="Fuzeile">
    <w:name w:val="footer"/>
    <w:basedOn w:val="Standard"/>
    <w:link w:val="FuzeileZchn"/>
    <w:uiPriority w:val="99"/>
    <w:unhideWhenUsed/>
    <w:rsid w:val="00FA09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09C0"/>
  </w:style>
  <w:style w:type="paragraph" w:styleId="Sprechblasentext">
    <w:name w:val="Balloon Text"/>
    <w:basedOn w:val="Standard"/>
    <w:link w:val="SprechblasentextZchn"/>
    <w:uiPriority w:val="99"/>
    <w:semiHidden/>
    <w:unhideWhenUsed/>
    <w:rsid w:val="00FA09C0"/>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FA09C0"/>
    <w:rPr>
      <w:rFonts w:ascii="Tahoma" w:hAnsi="Tahoma" w:cs="Tahoma"/>
      <w:sz w:val="16"/>
      <w:szCs w:val="16"/>
    </w:rPr>
  </w:style>
  <w:style w:type="character" w:customStyle="1" w:styleId="berschrift1Zchn">
    <w:name w:val="Überschrift 1 Zchn"/>
    <w:link w:val="berschrift1"/>
    <w:uiPriority w:val="9"/>
    <w:rsid w:val="00DE2E2D"/>
    <w:rPr>
      <w:rFonts w:ascii="Cambria" w:eastAsia="Times New Roman" w:hAnsi="Cambria" w:cs="Times New Roman"/>
      <w:b/>
      <w:bCs/>
      <w:kern w:val="32"/>
      <w:sz w:val="32"/>
      <w:szCs w:val="32"/>
      <w:lang w:eastAsia="en-US"/>
    </w:rPr>
  </w:style>
  <w:style w:type="character" w:styleId="Hyperlink">
    <w:name w:val="Hyperlink"/>
    <w:uiPriority w:val="99"/>
    <w:unhideWhenUsed/>
    <w:rsid w:val="0082215B"/>
    <w:rPr>
      <w:color w:val="0000FF"/>
      <w:u w:val="single"/>
    </w:rPr>
  </w:style>
  <w:style w:type="character" w:styleId="Fett">
    <w:name w:val="Strong"/>
    <w:qFormat/>
    <w:rsid w:val="00257F92"/>
    <w:rPr>
      <w:b/>
      <w:bCs/>
    </w:rPr>
  </w:style>
  <w:style w:type="character" w:styleId="BesuchterHyperlink">
    <w:name w:val="FollowedHyperlink"/>
    <w:uiPriority w:val="99"/>
    <w:semiHidden/>
    <w:unhideWhenUsed/>
    <w:rsid w:val="000B63CA"/>
    <w:rPr>
      <w:color w:val="800080"/>
      <w:u w:val="single"/>
    </w:rPr>
  </w:style>
  <w:style w:type="paragraph" w:styleId="Listenabsatz">
    <w:name w:val="List Paragraph"/>
    <w:basedOn w:val="Standard"/>
    <w:uiPriority w:val="34"/>
    <w:qFormat/>
    <w:rsid w:val="00FF3A4E"/>
    <w:pPr>
      <w:ind w:left="720"/>
      <w:contextualSpacing/>
    </w:pPr>
  </w:style>
  <w:style w:type="paragraph" w:customStyle="1" w:styleId="bodytext">
    <w:name w:val="bodytext"/>
    <w:basedOn w:val="Standard"/>
    <w:rsid w:val="00E96787"/>
    <w:pPr>
      <w:spacing w:before="100" w:beforeAutospacing="1" w:after="100" w:afterAutospacing="1" w:line="240" w:lineRule="auto"/>
    </w:pPr>
    <w:rPr>
      <w:rFonts w:ascii="Times New Roman" w:eastAsia="Times New Roman" w:hAnsi="Times New Roman"/>
      <w:sz w:val="24"/>
      <w:szCs w:val="24"/>
      <w:lang w:eastAsia="de-DE"/>
    </w:rPr>
  </w:style>
  <w:style w:type="character" w:styleId="HTMLDefinition">
    <w:name w:val="HTML Definition"/>
    <w:basedOn w:val="Absatz-Standardschriftart"/>
    <w:uiPriority w:val="99"/>
    <w:semiHidden/>
    <w:unhideWhenUsed/>
    <w:rsid w:val="00E96787"/>
    <w:rPr>
      <w:i/>
      <w:iCs/>
    </w:rPr>
  </w:style>
  <w:style w:type="character" w:customStyle="1" w:styleId="berschrift2Zchn">
    <w:name w:val="Überschrift 2 Zchn"/>
    <w:basedOn w:val="Absatz-Standardschriftart"/>
    <w:link w:val="berschrift2"/>
    <w:uiPriority w:val="9"/>
    <w:semiHidden/>
    <w:rsid w:val="003B4D5F"/>
    <w:rPr>
      <w:rFonts w:asciiTheme="majorHAnsi" w:eastAsiaTheme="majorEastAsia" w:hAnsiTheme="majorHAnsi" w:cstheme="majorBidi"/>
      <w:b/>
      <w:bCs/>
      <w:color w:val="4F81BD" w:themeColor="accent1"/>
      <w:sz w:val="26"/>
      <w:szCs w:val="26"/>
      <w:lang w:eastAsia="en-US"/>
    </w:rPr>
  </w:style>
  <w:style w:type="character" w:customStyle="1" w:styleId="s10">
    <w:name w:val="s10"/>
    <w:basedOn w:val="Absatz-Standardschriftart"/>
    <w:rsid w:val="008A0AE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B5A18"/>
    <w:pPr>
      <w:spacing w:after="200" w:line="276" w:lineRule="auto"/>
    </w:pPr>
    <w:rPr>
      <w:sz w:val="22"/>
      <w:szCs w:val="22"/>
      <w:lang w:eastAsia="en-US"/>
    </w:rPr>
  </w:style>
  <w:style w:type="paragraph" w:styleId="berschrift1">
    <w:name w:val="heading 1"/>
    <w:basedOn w:val="Standard"/>
    <w:next w:val="Standard"/>
    <w:link w:val="berschrift1Zchn"/>
    <w:uiPriority w:val="9"/>
    <w:qFormat/>
    <w:rsid w:val="00DE2E2D"/>
    <w:pPr>
      <w:keepNext/>
      <w:spacing w:before="240" w:after="60"/>
      <w:outlineLvl w:val="0"/>
    </w:pPr>
    <w:rPr>
      <w:rFonts w:ascii="Cambria" w:eastAsia="Times New Roman" w:hAnsi="Cambria"/>
      <w:b/>
      <w:bCs/>
      <w:kern w:val="32"/>
      <w:sz w:val="32"/>
      <w:szCs w:val="32"/>
    </w:rPr>
  </w:style>
  <w:style w:type="paragraph" w:styleId="berschrift2">
    <w:name w:val="heading 2"/>
    <w:basedOn w:val="Standard"/>
    <w:next w:val="Standard"/>
    <w:link w:val="berschrift2Zchn"/>
    <w:uiPriority w:val="9"/>
    <w:semiHidden/>
    <w:unhideWhenUsed/>
    <w:qFormat/>
    <w:rsid w:val="003B4D5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A09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FA09C0"/>
  </w:style>
  <w:style w:type="paragraph" w:styleId="Fuzeile">
    <w:name w:val="footer"/>
    <w:basedOn w:val="Standard"/>
    <w:link w:val="FuzeileZchn"/>
    <w:uiPriority w:val="99"/>
    <w:unhideWhenUsed/>
    <w:rsid w:val="00FA09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FA09C0"/>
  </w:style>
  <w:style w:type="paragraph" w:styleId="Sprechblasentext">
    <w:name w:val="Balloon Text"/>
    <w:basedOn w:val="Standard"/>
    <w:link w:val="SprechblasentextZchn"/>
    <w:uiPriority w:val="99"/>
    <w:semiHidden/>
    <w:unhideWhenUsed/>
    <w:rsid w:val="00FA09C0"/>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FA09C0"/>
    <w:rPr>
      <w:rFonts w:ascii="Tahoma" w:hAnsi="Tahoma" w:cs="Tahoma"/>
      <w:sz w:val="16"/>
      <w:szCs w:val="16"/>
    </w:rPr>
  </w:style>
  <w:style w:type="character" w:customStyle="1" w:styleId="berschrift1Zchn">
    <w:name w:val="Überschrift 1 Zchn"/>
    <w:link w:val="berschrift1"/>
    <w:uiPriority w:val="9"/>
    <w:rsid w:val="00DE2E2D"/>
    <w:rPr>
      <w:rFonts w:ascii="Cambria" w:eastAsia="Times New Roman" w:hAnsi="Cambria" w:cs="Times New Roman"/>
      <w:b/>
      <w:bCs/>
      <w:kern w:val="32"/>
      <w:sz w:val="32"/>
      <w:szCs w:val="32"/>
      <w:lang w:eastAsia="en-US"/>
    </w:rPr>
  </w:style>
  <w:style w:type="character" w:styleId="Hyperlink">
    <w:name w:val="Hyperlink"/>
    <w:uiPriority w:val="99"/>
    <w:unhideWhenUsed/>
    <w:rsid w:val="0082215B"/>
    <w:rPr>
      <w:color w:val="0000FF"/>
      <w:u w:val="single"/>
    </w:rPr>
  </w:style>
  <w:style w:type="character" w:styleId="Fett">
    <w:name w:val="Strong"/>
    <w:qFormat/>
    <w:rsid w:val="00257F92"/>
    <w:rPr>
      <w:b/>
      <w:bCs/>
    </w:rPr>
  </w:style>
  <w:style w:type="character" w:styleId="BesuchterHyperlink">
    <w:name w:val="FollowedHyperlink"/>
    <w:uiPriority w:val="99"/>
    <w:semiHidden/>
    <w:unhideWhenUsed/>
    <w:rsid w:val="000B63CA"/>
    <w:rPr>
      <w:color w:val="800080"/>
      <w:u w:val="single"/>
    </w:rPr>
  </w:style>
  <w:style w:type="paragraph" w:styleId="Listenabsatz">
    <w:name w:val="List Paragraph"/>
    <w:basedOn w:val="Standard"/>
    <w:uiPriority w:val="34"/>
    <w:qFormat/>
    <w:rsid w:val="00FF3A4E"/>
    <w:pPr>
      <w:ind w:left="720"/>
      <w:contextualSpacing/>
    </w:pPr>
  </w:style>
  <w:style w:type="paragraph" w:customStyle="1" w:styleId="bodytext">
    <w:name w:val="bodytext"/>
    <w:basedOn w:val="Standard"/>
    <w:rsid w:val="00E96787"/>
    <w:pPr>
      <w:spacing w:before="100" w:beforeAutospacing="1" w:after="100" w:afterAutospacing="1" w:line="240" w:lineRule="auto"/>
    </w:pPr>
    <w:rPr>
      <w:rFonts w:ascii="Times New Roman" w:eastAsia="Times New Roman" w:hAnsi="Times New Roman"/>
      <w:sz w:val="24"/>
      <w:szCs w:val="24"/>
      <w:lang w:eastAsia="de-DE"/>
    </w:rPr>
  </w:style>
  <w:style w:type="character" w:styleId="HTMLDefinition">
    <w:name w:val="HTML Definition"/>
    <w:basedOn w:val="Absatz-Standardschriftart"/>
    <w:uiPriority w:val="99"/>
    <w:semiHidden/>
    <w:unhideWhenUsed/>
    <w:rsid w:val="00E96787"/>
    <w:rPr>
      <w:i/>
      <w:iCs/>
    </w:rPr>
  </w:style>
  <w:style w:type="character" w:customStyle="1" w:styleId="berschrift2Zchn">
    <w:name w:val="Überschrift 2 Zchn"/>
    <w:basedOn w:val="Absatz-Standardschriftart"/>
    <w:link w:val="berschrift2"/>
    <w:uiPriority w:val="9"/>
    <w:semiHidden/>
    <w:rsid w:val="003B4D5F"/>
    <w:rPr>
      <w:rFonts w:asciiTheme="majorHAnsi" w:eastAsiaTheme="majorEastAsia" w:hAnsiTheme="majorHAnsi" w:cstheme="majorBidi"/>
      <w:b/>
      <w:bCs/>
      <w:color w:val="4F81BD" w:themeColor="accent1"/>
      <w:sz w:val="26"/>
      <w:szCs w:val="26"/>
      <w:lang w:eastAsia="en-US"/>
    </w:rPr>
  </w:style>
  <w:style w:type="character" w:customStyle="1" w:styleId="s10">
    <w:name w:val="s10"/>
    <w:basedOn w:val="Absatz-Standardschriftart"/>
    <w:rsid w:val="008A0A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055030">
      <w:bodyDiv w:val="1"/>
      <w:marLeft w:val="0"/>
      <w:marRight w:val="0"/>
      <w:marTop w:val="0"/>
      <w:marBottom w:val="0"/>
      <w:divBdr>
        <w:top w:val="none" w:sz="0" w:space="0" w:color="auto"/>
        <w:left w:val="none" w:sz="0" w:space="0" w:color="auto"/>
        <w:bottom w:val="none" w:sz="0" w:space="0" w:color="auto"/>
        <w:right w:val="none" w:sz="0" w:space="0" w:color="auto"/>
      </w:divBdr>
    </w:div>
    <w:div w:id="208880280">
      <w:bodyDiv w:val="1"/>
      <w:marLeft w:val="0"/>
      <w:marRight w:val="0"/>
      <w:marTop w:val="0"/>
      <w:marBottom w:val="0"/>
      <w:divBdr>
        <w:top w:val="none" w:sz="0" w:space="0" w:color="auto"/>
        <w:left w:val="none" w:sz="0" w:space="0" w:color="auto"/>
        <w:bottom w:val="none" w:sz="0" w:space="0" w:color="auto"/>
        <w:right w:val="none" w:sz="0" w:space="0" w:color="auto"/>
      </w:divBdr>
    </w:div>
    <w:div w:id="892350740">
      <w:bodyDiv w:val="1"/>
      <w:marLeft w:val="0"/>
      <w:marRight w:val="0"/>
      <w:marTop w:val="0"/>
      <w:marBottom w:val="0"/>
      <w:divBdr>
        <w:top w:val="none" w:sz="0" w:space="0" w:color="auto"/>
        <w:left w:val="none" w:sz="0" w:space="0" w:color="auto"/>
        <w:bottom w:val="none" w:sz="0" w:space="0" w:color="auto"/>
        <w:right w:val="none" w:sz="0" w:space="0" w:color="auto"/>
      </w:divBdr>
    </w:div>
    <w:div w:id="1211184289">
      <w:bodyDiv w:val="1"/>
      <w:marLeft w:val="0"/>
      <w:marRight w:val="0"/>
      <w:marTop w:val="0"/>
      <w:marBottom w:val="0"/>
      <w:divBdr>
        <w:top w:val="none" w:sz="0" w:space="0" w:color="auto"/>
        <w:left w:val="none" w:sz="0" w:space="0" w:color="auto"/>
        <w:bottom w:val="none" w:sz="0" w:space="0" w:color="auto"/>
        <w:right w:val="none" w:sz="0" w:space="0" w:color="auto"/>
      </w:divBdr>
      <w:divsChild>
        <w:div w:id="925303029">
          <w:marLeft w:val="3600"/>
          <w:marRight w:val="0"/>
          <w:marTop w:val="0"/>
          <w:marBottom w:val="0"/>
          <w:divBdr>
            <w:top w:val="none" w:sz="0" w:space="0" w:color="auto"/>
            <w:left w:val="none" w:sz="0" w:space="0" w:color="auto"/>
            <w:bottom w:val="none" w:sz="0" w:space="0" w:color="auto"/>
            <w:right w:val="none" w:sz="0" w:space="0" w:color="auto"/>
          </w:divBdr>
          <w:divsChild>
            <w:div w:id="1442382266">
              <w:marLeft w:val="0"/>
              <w:marRight w:val="0"/>
              <w:marTop w:val="0"/>
              <w:marBottom w:val="0"/>
              <w:divBdr>
                <w:top w:val="none" w:sz="0" w:space="0" w:color="auto"/>
                <w:left w:val="none" w:sz="0" w:space="0" w:color="auto"/>
                <w:bottom w:val="none" w:sz="0" w:space="0" w:color="auto"/>
                <w:right w:val="none" w:sz="0" w:space="0" w:color="auto"/>
              </w:divBdr>
              <w:divsChild>
                <w:div w:id="138163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3364937">
      <w:bodyDiv w:val="1"/>
      <w:marLeft w:val="0"/>
      <w:marRight w:val="0"/>
      <w:marTop w:val="0"/>
      <w:marBottom w:val="0"/>
      <w:divBdr>
        <w:top w:val="none" w:sz="0" w:space="0" w:color="auto"/>
        <w:left w:val="none" w:sz="0" w:space="0" w:color="auto"/>
        <w:bottom w:val="none" w:sz="0" w:space="0" w:color="auto"/>
        <w:right w:val="none" w:sz="0" w:space="0" w:color="auto"/>
      </w:divBdr>
    </w:div>
    <w:div w:id="2017997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climacell.de/" TargetMode="External"/><Relationship Id="rId4" Type="http://schemas.microsoft.com/office/2007/relationships/stylesWithEffects" Target="stylesWithEffects.xml"/><Relationship Id="rId9" Type="http://schemas.openxmlformats.org/officeDocument/2006/relationships/hyperlink" Target="mailto:info???????@climacel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480F90-41E1-47FA-90CC-BCBFFE29A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787</Words>
  <Characters>4964</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5740</CharactersWithSpaces>
  <SharedDoc>false</SharedDoc>
  <HLinks>
    <vt:vector size="24" baseType="variant">
      <vt:variant>
        <vt:i4>3407929</vt:i4>
      </vt:variant>
      <vt:variant>
        <vt:i4>9</vt:i4>
      </vt:variant>
      <vt:variant>
        <vt:i4>0</vt:i4>
      </vt:variant>
      <vt:variant>
        <vt:i4>5</vt:i4>
      </vt:variant>
      <vt:variant>
        <vt:lpwstr>http://www.solo-germany.de/</vt:lpwstr>
      </vt:variant>
      <vt:variant>
        <vt:lpwstr/>
      </vt:variant>
      <vt:variant>
        <vt:i4>5570615</vt:i4>
      </vt:variant>
      <vt:variant>
        <vt:i4>6</vt:i4>
      </vt:variant>
      <vt:variant>
        <vt:i4>0</vt:i4>
      </vt:variant>
      <vt:variant>
        <vt:i4>5</vt:i4>
      </vt:variant>
      <vt:variant>
        <vt:lpwstr>mailto:meyer@red-text.de</vt:lpwstr>
      </vt:variant>
      <vt:variant>
        <vt:lpwstr/>
      </vt:variant>
      <vt:variant>
        <vt:i4>5636200</vt:i4>
      </vt:variant>
      <vt:variant>
        <vt:i4>3</vt:i4>
      </vt:variant>
      <vt:variant>
        <vt:i4>0</vt:i4>
      </vt:variant>
      <vt:variant>
        <vt:i4>5</vt:i4>
      </vt:variant>
      <vt:variant>
        <vt:lpwstr>mailto:gerhard.koenig@solo-germany.com</vt:lpwstr>
      </vt:variant>
      <vt:variant>
        <vt:lpwstr/>
      </vt:variant>
      <vt:variant>
        <vt:i4>3407929</vt:i4>
      </vt:variant>
      <vt:variant>
        <vt:i4>0</vt:i4>
      </vt:variant>
      <vt:variant>
        <vt:i4>0</vt:i4>
      </vt:variant>
      <vt:variant>
        <vt:i4>5</vt:i4>
      </vt:variant>
      <vt:variant>
        <vt:lpwstr>http://www.solo-germany.de/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JN1</dc:creator>
  <cp:lastModifiedBy>User</cp:lastModifiedBy>
  <cp:revision>3</cp:revision>
  <cp:lastPrinted>2013-04-22T08:54:00Z</cp:lastPrinted>
  <dcterms:created xsi:type="dcterms:W3CDTF">2013-04-30T14:01:00Z</dcterms:created>
  <dcterms:modified xsi:type="dcterms:W3CDTF">2015-07-22T14:41:00Z</dcterms:modified>
</cp:coreProperties>
</file>